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 w14:paraId="260A7291">
      <w:pPr>
        <w:pStyle w:val="2"/>
        <w:spacing w:before="0" w:after="0" w:line="640" w:lineRule="exact"/>
        <w:jc w:val="both"/>
        <w:rPr>
          <w:ins w:id="1" w:author="曾妍" w:date="2025-06-06T16:22:59Z"/>
          <w:rFonts w:hint="default" w:ascii="黑体" w:hAnsi="黑体" w:eastAsia="黑体" w:cs="黑体"/>
          <w:b w:val="0"/>
          <w:bCs w:val="0"/>
          <w:sz w:val="32"/>
          <w:szCs w:val="32"/>
          <w:rPrChange w:id="2" w:author="曾妍" w:date="2025-06-06T16:23:05Z">
            <w:rPr>
              <w:ins w:id="3" w:author="曾妍" w:date="2025-06-06T16:22:59Z"/>
              <w:rFonts w:hint="eastAsia" w:ascii="方正小标宋_GBK" w:hAnsi="方正小标宋_GBK" w:eastAsia="方正小标宋_GBK" w:cs="方正小标宋_GBK"/>
              <w:b w:val="0"/>
              <w:bCs w:val="0"/>
              <w:sz w:val="44"/>
              <w:szCs w:val="44"/>
            </w:rPr>
          </w:rPrChange>
        </w:rPr>
        <w:pPrChange w:id="0" w:author="曾妍" w:date="2025-06-06T16:23:00Z">
          <w:pPr>
            <w:pStyle w:val="2"/>
            <w:spacing w:after="240" w:line="319" w:lineRule="auto"/>
            <w:jc w:val="center"/>
          </w:pPr>
        </w:pPrChange>
      </w:pPr>
      <w:ins w:id="4" w:author="曾妍" w:date="2025-06-06T16:23:10Z">
        <w:bookmarkStart w:id="0" w:name="_Toc192953952"/>
        <w:r>
          <w:rPr>
            <w:rFonts w:hint="eastAsia" w:ascii="黑体" w:hAnsi="黑体" w:cs="黑体"/>
            <w:b w:val="0"/>
            <w:bCs w:val="0"/>
            <w:sz w:val="32"/>
            <w:szCs w:val="32"/>
            <w:lang w:val="en-US" w:eastAsia="zh-CN"/>
          </w:rPr>
          <w:t>附件</w:t>
        </w:r>
      </w:ins>
      <w:ins w:id="5" w:author="曾妍" w:date="2025-06-06T16:23:13Z">
        <w:r>
          <w:rPr>
            <w:rFonts w:hint="eastAsia" w:ascii="黑体" w:hAnsi="黑体" w:cs="黑体"/>
            <w:b w:val="0"/>
            <w:bCs w:val="0"/>
            <w:sz w:val="32"/>
            <w:szCs w:val="32"/>
            <w:lang w:val="en-US" w:eastAsia="zh-CN"/>
          </w:rPr>
          <w:t>1</w:t>
        </w:r>
      </w:ins>
      <w:bookmarkStart w:id="1" w:name="_GoBack"/>
      <w:bookmarkEnd w:id="1"/>
    </w:p>
    <w:p w14:paraId="222581D1">
      <w:pPr>
        <w:pStyle w:val="2"/>
        <w:spacing w:before="0" w:after="0" w:line="640" w:lineRule="exact"/>
        <w:jc w:val="center"/>
        <w:rPr>
          <w:rFonts w:hint="eastAsia" w:ascii="方正小标宋_GBK" w:hAnsi="方正小标宋_GBK" w:eastAsia="方正小标宋_GBK" w:cs="方正小标宋_GBK"/>
          <w:b w:val="0"/>
          <w:bCs w:val="0"/>
          <w:sz w:val="44"/>
          <w:szCs w:val="44"/>
          <w:rPrChange w:id="7" w:author="曾妍" w:date="2025-06-06T16:21:30Z">
            <w:rPr>
              <w:rFonts w:hint="eastAsia"/>
              <w:sz w:val="36"/>
              <w:szCs w:val="36"/>
            </w:rPr>
          </w:rPrChange>
        </w:rPr>
        <w:pPrChange w:id="6" w:author="曾妍" w:date="2025-06-06T16:21:40Z">
          <w:pPr>
            <w:pStyle w:val="2"/>
            <w:spacing w:after="240" w:line="319" w:lineRule="auto"/>
            <w:jc w:val="center"/>
          </w:pPr>
        </w:pPrChange>
      </w:pPr>
      <w:r>
        <w:rPr>
          <w:rFonts w:hint="eastAsia" w:ascii="方正小标宋_GBK" w:hAnsi="方正小标宋_GBK" w:eastAsia="方正小标宋_GBK" w:cs="方正小标宋_GBK"/>
          <w:b w:val="0"/>
          <w:bCs w:val="0"/>
          <w:sz w:val="44"/>
          <w:szCs w:val="44"/>
          <w:rPrChange w:id="8" w:author="曾妍" w:date="2025-06-06T16:21:30Z">
            <w:rPr>
              <w:rFonts w:hint="eastAsia"/>
              <w:sz w:val="36"/>
              <w:szCs w:val="36"/>
            </w:rPr>
          </w:rPrChange>
        </w:rPr>
        <w:t>考生守则</w:t>
      </w:r>
      <w:bookmarkEnd w:id="0"/>
    </w:p>
    <w:p w14:paraId="240FA058">
      <w:pPr>
        <w:spacing w:line="336" w:lineRule="auto"/>
        <w:ind w:firstLine="480" w:firstLineChars="200"/>
        <w:rPr>
          <w:ins w:id="9" w:author="曾妍" w:date="2025-06-06T16:21:48Z"/>
          <w:rFonts w:hint="eastAsia" w:ascii="仿宋_GB2312" w:eastAsia="仿宋_GB2312"/>
          <w:sz w:val="24"/>
        </w:rPr>
      </w:pPr>
    </w:p>
    <w:p w14:paraId="11707D3F">
      <w:pPr>
        <w:spacing w:line="400" w:lineRule="exact"/>
        <w:ind w:firstLine="480" w:firstLineChars="200"/>
        <w:rPr>
          <w:rFonts w:hint="eastAsia" w:ascii="仿宋_GB2312" w:eastAsia="仿宋_GB2312"/>
          <w:sz w:val="28"/>
          <w:szCs w:val="28"/>
          <w:rPrChange w:id="11" w:author="曾妍" w:date="2025-06-06T16:22:16Z">
            <w:rPr>
              <w:rFonts w:hint="eastAsia" w:ascii="仿宋_GB2312" w:eastAsia="仿宋_GB2312"/>
              <w:sz w:val="24"/>
            </w:rPr>
          </w:rPrChange>
        </w:rPr>
        <w:pPrChange w:id="10" w:author="曾妍" w:date="2025-06-06T16:22:56Z">
          <w:pPr>
            <w:spacing w:line="336" w:lineRule="auto"/>
            <w:ind w:firstLine="480" w:firstLineChars="200"/>
          </w:pPr>
        </w:pPrChange>
      </w:pPr>
      <w:r>
        <w:rPr>
          <w:rFonts w:hint="eastAsia" w:ascii="仿宋_GB2312" w:eastAsia="仿宋_GB2312"/>
          <w:sz w:val="28"/>
          <w:szCs w:val="28"/>
          <w:rPrChange w:id="12" w:author="曾妍" w:date="2025-06-06T16:22:16Z">
            <w:rPr>
              <w:rFonts w:hint="eastAsia" w:ascii="仿宋_GB2312" w:eastAsia="仿宋_GB2312"/>
              <w:sz w:val="24"/>
            </w:rPr>
          </w:rPrChange>
        </w:rPr>
        <w:t>一、按照省级教育考试机构的要求，入场后（开考前）签署《诚信考试承诺书》。</w:t>
      </w:r>
    </w:p>
    <w:p w14:paraId="0FD49206">
      <w:pPr>
        <w:spacing w:line="400" w:lineRule="exact"/>
        <w:ind w:firstLine="480" w:firstLineChars="200"/>
        <w:rPr>
          <w:rFonts w:hint="eastAsia" w:ascii="仿宋_GB2312" w:eastAsia="仿宋_GB2312"/>
          <w:sz w:val="28"/>
          <w:szCs w:val="28"/>
          <w:rPrChange w:id="14" w:author="曾妍" w:date="2025-06-06T16:22:16Z">
            <w:rPr>
              <w:rFonts w:hint="eastAsia" w:ascii="仿宋_GB2312" w:eastAsia="仿宋_GB2312"/>
              <w:sz w:val="24"/>
            </w:rPr>
          </w:rPrChange>
        </w:rPr>
        <w:pPrChange w:id="13" w:author="曾妍" w:date="2025-06-06T16:22:56Z">
          <w:pPr>
            <w:spacing w:line="336" w:lineRule="auto"/>
            <w:ind w:firstLine="480" w:firstLineChars="200"/>
          </w:pPr>
        </w:pPrChange>
      </w:pPr>
      <w:r>
        <w:rPr>
          <w:rFonts w:hint="eastAsia" w:ascii="仿宋_GB2312" w:eastAsia="仿宋_GB2312"/>
          <w:sz w:val="28"/>
          <w:szCs w:val="28"/>
          <w:rPrChange w:id="15" w:author="曾妍" w:date="2025-06-06T16:22:16Z">
            <w:rPr>
              <w:rFonts w:hint="eastAsia" w:ascii="仿宋_GB2312" w:eastAsia="仿宋_GB2312"/>
              <w:sz w:val="24"/>
            </w:rPr>
          </w:rPrChange>
        </w:rPr>
        <w:t>二、必须按规定的时间入场（四级</w:t>
      </w:r>
      <w:r>
        <w:rPr>
          <w:rFonts w:hint="eastAsia" w:ascii="仿宋_GB2312" w:eastAsia="仿宋_GB2312"/>
          <w:sz w:val="28"/>
          <w:szCs w:val="28"/>
          <w:lang w:val="en-US" w:eastAsia="zh-CN"/>
          <w:rPrChange w:id="16" w:author="曾妍" w:date="2025-06-06T16:22:16Z">
            <w:rPr>
              <w:rFonts w:hint="eastAsia" w:ascii="仿宋_GB2312" w:eastAsia="仿宋_GB2312"/>
              <w:sz w:val="24"/>
              <w:lang w:val="en-US" w:eastAsia="zh-CN"/>
            </w:rPr>
          </w:rPrChange>
        </w:rPr>
        <w:t>0</w:t>
      </w:r>
      <w:r>
        <w:rPr>
          <w:rFonts w:hint="eastAsia" w:ascii="仿宋_GB2312" w:eastAsia="仿宋_GB2312"/>
          <w:sz w:val="28"/>
          <w:szCs w:val="28"/>
          <w:rPrChange w:id="17" w:author="曾妍" w:date="2025-06-06T16:22:16Z">
            <w:rPr>
              <w:rFonts w:hint="eastAsia" w:ascii="仿宋_GB2312" w:eastAsia="仿宋_GB2312"/>
              <w:sz w:val="24"/>
            </w:rPr>
          </w:rPrChange>
        </w:rPr>
        <w:t>8：</w:t>
      </w:r>
      <w:r>
        <w:rPr>
          <w:rFonts w:hint="eastAsia" w:ascii="仿宋_GB2312" w:eastAsia="仿宋_GB2312"/>
          <w:sz w:val="28"/>
          <w:szCs w:val="28"/>
          <w:lang w:val="en-US" w:eastAsia="zh-CN"/>
          <w:rPrChange w:id="18" w:author="曾妍" w:date="2025-06-06T16:22:16Z">
            <w:rPr>
              <w:rFonts w:hint="eastAsia" w:ascii="仿宋_GB2312" w:eastAsia="仿宋_GB2312"/>
              <w:sz w:val="24"/>
              <w:lang w:val="en-US" w:eastAsia="zh-CN"/>
            </w:rPr>
          </w:rPrChange>
        </w:rPr>
        <w:t>35</w:t>
      </w:r>
      <w:r>
        <w:rPr>
          <w:rFonts w:hint="eastAsia" w:ascii="仿宋_GB2312" w:eastAsia="仿宋_GB2312"/>
          <w:sz w:val="28"/>
          <w:szCs w:val="28"/>
          <w:rPrChange w:id="19" w:author="曾妍" w:date="2025-06-06T16:22:16Z">
            <w:rPr>
              <w:rFonts w:hint="eastAsia" w:ascii="仿宋_GB2312" w:eastAsia="仿宋_GB2312"/>
              <w:sz w:val="24"/>
            </w:rPr>
          </w:rPrChange>
        </w:rPr>
        <w:t>开始、六级14：</w:t>
      </w:r>
      <w:r>
        <w:rPr>
          <w:rFonts w:hint="eastAsia" w:ascii="仿宋_GB2312" w:eastAsia="仿宋_GB2312"/>
          <w:sz w:val="28"/>
          <w:szCs w:val="28"/>
          <w:lang w:val="en-US" w:eastAsia="zh-CN"/>
          <w:rPrChange w:id="20" w:author="曾妍" w:date="2025-06-06T16:22:16Z">
            <w:rPr>
              <w:rFonts w:hint="eastAsia" w:ascii="仿宋_GB2312" w:eastAsia="仿宋_GB2312"/>
              <w:sz w:val="24"/>
              <w:lang w:val="en-US" w:eastAsia="zh-CN"/>
            </w:rPr>
          </w:rPrChange>
        </w:rPr>
        <w:t>35</w:t>
      </w:r>
      <w:r>
        <w:rPr>
          <w:rFonts w:hint="eastAsia" w:ascii="仿宋_GB2312" w:eastAsia="仿宋_GB2312"/>
          <w:sz w:val="28"/>
          <w:szCs w:val="28"/>
          <w:rPrChange w:id="21" w:author="曾妍" w:date="2025-06-06T16:22:16Z">
            <w:rPr>
              <w:rFonts w:hint="eastAsia" w:ascii="仿宋_GB2312" w:eastAsia="仿宋_GB2312"/>
              <w:sz w:val="24"/>
            </w:rPr>
          </w:rPrChange>
        </w:rPr>
        <w:t>开始</w:t>
      </w:r>
      <w:r>
        <w:rPr>
          <w:rFonts w:hint="eastAsia" w:ascii="仿宋_GB2312" w:eastAsia="仿宋_GB2312"/>
          <w:sz w:val="28"/>
          <w:szCs w:val="28"/>
          <w:lang w:eastAsia="zh-CN"/>
          <w:rPrChange w:id="22" w:author="曾妍" w:date="2025-06-06T16:22:16Z">
            <w:rPr>
              <w:rFonts w:hint="eastAsia" w:ascii="仿宋_GB2312" w:eastAsia="仿宋_GB2312"/>
              <w:sz w:val="24"/>
              <w:lang w:eastAsia="zh-CN"/>
            </w:rPr>
          </w:rPrChange>
        </w:rPr>
        <w:t>、</w:t>
      </w:r>
      <w:r>
        <w:rPr>
          <w:rFonts w:hint="eastAsia" w:ascii="仿宋_GB2312" w:eastAsia="仿宋_GB2312"/>
          <w:sz w:val="28"/>
          <w:szCs w:val="28"/>
          <w:lang w:val="en-US" w:eastAsia="zh-CN"/>
          <w:rPrChange w:id="23" w:author="曾妍" w:date="2025-06-06T16:22:16Z">
            <w:rPr>
              <w:rFonts w:hint="eastAsia" w:ascii="仿宋_GB2312" w:eastAsia="仿宋_GB2312"/>
              <w:sz w:val="24"/>
              <w:lang w:val="en-US" w:eastAsia="zh-CN"/>
            </w:rPr>
          </w:rPrChange>
        </w:rPr>
        <w:t>B级14：30开始</w:t>
      </w:r>
      <w:r>
        <w:rPr>
          <w:rFonts w:hint="eastAsia" w:ascii="仿宋_GB2312" w:eastAsia="仿宋_GB2312"/>
          <w:sz w:val="28"/>
          <w:szCs w:val="28"/>
          <w:rPrChange w:id="24" w:author="曾妍" w:date="2025-06-06T16:22:16Z">
            <w:rPr>
              <w:rFonts w:hint="eastAsia" w:ascii="仿宋_GB2312" w:eastAsia="仿宋_GB2312"/>
              <w:sz w:val="24"/>
            </w:rPr>
          </w:rPrChange>
        </w:rPr>
        <w:t>），在考试开始后禁止入场（四级</w:t>
      </w:r>
      <w:r>
        <w:rPr>
          <w:rFonts w:hint="eastAsia" w:ascii="仿宋_GB2312" w:eastAsia="仿宋_GB2312"/>
          <w:sz w:val="28"/>
          <w:szCs w:val="28"/>
          <w:lang w:val="en-US" w:eastAsia="zh-CN"/>
          <w:rPrChange w:id="25" w:author="曾妍" w:date="2025-06-06T16:22:16Z">
            <w:rPr>
              <w:rFonts w:hint="eastAsia" w:ascii="仿宋_GB2312" w:eastAsia="仿宋_GB2312"/>
              <w:sz w:val="24"/>
              <w:lang w:val="en-US" w:eastAsia="zh-CN"/>
            </w:rPr>
          </w:rPrChange>
        </w:rPr>
        <w:t>0</w:t>
      </w:r>
      <w:r>
        <w:rPr>
          <w:rFonts w:hint="eastAsia" w:ascii="仿宋_GB2312" w:eastAsia="仿宋_GB2312"/>
          <w:sz w:val="28"/>
          <w:szCs w:val="28"/>
          <w:rPrChange w:id="26" w:author="曾妍" w:date="2025-06-06T16:22:16Z">
            <w:rPr>
              <w:rFonts w:hint="eastAsia" w:ascii="仿宋_GB2312" w:eastAsia="仿宋_GB2312"/>
              <w:sz w:val="24"/>
            </w:rPr>
          </w:rPrChange>
        </w:rPr>
        <w:t>9：00、六级15：00</w:t>
      </w:r>
      <w:r>
        <w:rPr>
          <w:rFonts w:hint="eastAsia" w:ascii="仿宋_GB2312" w:eastAsia="仿宋_GB2312"/>
          <w:sz w:val="28"/>
          <w:szCs w:val="28"/>
          <w:lang w:eastAsia="zh-CN"/>
          <w:rPrChange w:id="27" w:author="曾妍" w:date="2025-06-06T16:22:16Z">
            <w:rPr>
              <w:rFonts w:hint="eastAsia" w:ascii="仿宋_GB2312" w:eastAsia="仿宋_GB2312"/>
              <w:sz w:val="24"/>
              <w:lang w:eastAsia="zh-CN"/>
            </w:rPr>
          </w:rPrChange>
        </w:rPr>
        <w:t>、</w:t>
      </w:r>
      <w:r>
        <w:rPr>
          <w:rFonts w:hint="eastAsia" w:ascii="仿宋_GB2312" w:eastAsia="仿宋_GB2312"/>
          <w:sz w:val="28"/>
          <w:szCs w:val="28"/>
          <w:lang w:val="en-US" w:eastAsia="zh-CN"/>
          <w:rPrChange w:id="28" w:author="曾妍" w:date="2025-06-06T16:22:16Z">
            <w:rPr>
              <w:rFonts w:hint="eastAsia" w:ascii="仿宋_GB2312" w:eastAsia="仿宋_GB2312"/>
              <w:sz w:val="24"/>
              <w:lang w:val="en-US" w:eastAsia="zh-CN"/>
            </w:rPr>
          </w:rPrChange>
        </w:rPr>
        <w:t>B级15:00</w:t>
      </w:r>
      <w:r>
        <w:rPr>
          <w:rFonts w:hint="eastAsia" w:ascii="仿宋_GB2312" w:eastAsia="仿宋_GB2312"/>
          <w:sz w:val="28"/>
          <w:szCs w:val="28"/>
          <w:rPrChange w:id="29" w:author="曾妍" w:date="2025-06-06T16:22:16Z">
            <w:rPr>
              <w:rFonts w:hint="eastAsia" w:ascii="仿宋_GB2312" w:eastAsia="仿宋_GB2312"/>
              <w:sz w:val="24"/>
            </w:rPr>
          </w:rPrChange>
        </w:rPr>
        <w:t>）。入场时必须主动出示所带证件。</w:t>
      </w:r>
    </w:p>
    <w:p w14:paraId="0BA733EB">
      <w:pPr>
        <w:spacing w:line="400" w:lineRule="exact"/>
        <w:ind w:firstLine="480" w:firstLineChars="200"/>
        <w:rPr>
          <w:rFonts w:hint="eastAsia" w:ascii="仿宋_GB2312" w:eastAsia="仿宋_GB2312"/>
          <w:sz w:val="28"/>
          <w:szCs w:val="28"/>
          <w:rPrChange w:id="31" w:author="曾妍" w:date="2025-06-06T16:22:16Z">
            <w:rPr>
              <w:rFonts w:hint="eastAsia" w:ascii="仿宋_GB2312" w:eastAsia="仿宋_GB2312"/>
              <w:sz w:val="24"/>
            </w:rPr>
          </w:rPrChange>
        </w:rPr>
        <w:pPrChange w:id="30" w:author="曾妍" w:date="2025-06-06T16:22:56Z">
          <w:pPr>
            <w:spacing w:line="336" w:lineRule="auto"/>
            <w:ind w:firstLine="480" w:firstLineChars="200"/>
          </w:pPr>
        </w:pPrChange>
      </w:pPr>
      <w:r>
        <w:rPr>
          <w:rFonts w:hint="eastAsia" w:ascii="仿宋_GB2312" w:eastAsia="仿宋_GB2312"/>
          <w:sz w:val="28"/>
          <w:szCs w:val="28"/>
          <w:rPrChange w:id="32" w:author="曾妍" w:date="2025-06-06T16:22:16Z">
            <w:rPr>
              <w:rFonts w:hint="eastAsia" w:ascii="仿宋_GB2312" w:eastAsia="仿宋_GB2312"/>
              <w:sz w:val="24"/>
            </w:rPr>
          </w:rPrChange>
        </w:rPr>
        <w:t>三、只准携带必要的文具和设备入场,如2B铅笔(涂答题卡用)、黑色签字笔、橡皮、收音机（听力用）。禁止携带</w:t>
      </w:r>
      <w:r>
        <w:rPr>
          <w:rFonts w:hint="eastAsia" w:ascii="仿宋_GB2312" w:eastAsia="仿宋_GB2312"/>
          <w:sz w:val="28"/>
          <w:szCs w:val="28"/>
          <w:lang w:val="en-US" w:eastAsia="zh-CN"/>
          <w:rPrChange w:id="33" w:author="曾妍" w:date="2025-06-06T16:22:16Z">
            <w:rPr>
              <w:rFonts w:hint="eastAsia" w:ascii="仿宋_GB2312" w:eastAsia="仿宋_GB2312"/>
              <w:sz w:val="24"/>
              <w:lang w:val="en-US" w:eastAsia="zh-CN"/>
            </w:rPr>
          </w:rPrChange>
        </w:rPr>
        <w:t>书包、</w:t>
      </w:r>
      <w:r>
        <w:rPr>
          <w:rFonts w:hint="eastAsia" w:ascii="仿宋_GB2312" w:eastAsia="仿宋_GB2312"/>
          <w:sz w:val="28"/>
          <w:szCs w:val="28"/>
          <w:rPrChange w:id="34" w:author="曾妍" w:date="2025-06-06T16:22:16Z">
            <w:rPr>
              <w:rFonts w:hint="eastAsia" w:ascii="仿宋_GB2312" w:eastAsia="仿宋_GB2312"/>
              <w:sz w:val="24"/>
            </w:rPr>
          </w:rPrChange>
        </w:rPr>
        <w:t>书籍、笔记、资料、报刊、草稿纸</w:t>
      </w:r>
      <w:r>
        <w:rPr>
          <w:rFonts w:hint="eastAsia" w:ascii="仿宋_GB2312" w:eastAsia="仿宋_GB2312"/>
          <w:sz w:val="28"/>
          <w:szCs w:val="28"/>
          <w:lang w:eastAsia="zh-CN"/>
          <w:rPrChange w:id="35" w:author="曾妍" w:date="2025-06-06T16:22:16Z">
            <w:rPr>
              <w:rFonts w:hint="eastAsia" w:ascii="仿宋_GB2312" w:eastAsia="仿宋_GB2312"/>
              <w:sz w:val="24"/>
              <w:lang w:eastAsia="zh-CN"/>
            </w:rPr>
          </w:rPrChange>
        </w:rPr>
        <w:t>、</w:t>
      </w:r>
      <w:r>
        <w:rPr>
          <w:rFonts w:hint="eastAsia" w:ascii="仿宋_GB2312" w:eastAsia="仿宋_GB2312"/>
          <w:sz w:val="28"/>
          <w:szCs w:val="28"/>
          <w:lang w:val="en-US" w:eastAsia="zh-CN"/>
          <w:rPrChange w:id="36" w:author="曾妍" w:date="2025-06-06T16:22:16Z">
            <w:rPr>
              <w:rFonts w:hint="eastAsia" w:ascii="仿宋_GB2312" w:eastAsia="仿宋_GB2312"/>
              <w:sz w:val="24"/>
              <w:lang w:val="en-US" w:eastAsia="zh-CN"/>
            </w:rPr>
          </w:rPrChange>
        </w:rPr>
        <w:t>手表、</w:t>
      </w:r>
      <w:r>
        <w:rPr>
          <w:rFonts w:hint="eastAsia" w:ascii="仿宋_GB2312" w:eastAsia="仿宋_GB2312"/>
          <w:sz w:val="28"/>
          <w:szCs w:val="28"/>
          <w:rPrChange w:id="37" w:author="曾妍" w:date="2025-06-06T16:22:16Z">
            <w:rPr>
              <w:rFonts w:hint="eastAsia" w:ascii="仿宋_GB2312" w:eastAsia="仿宋_GB2312"/>
              <w:sz w:val="24"/>
            </w:rPr>
          </w:rPrChange>
        </w:rPr>
        <w:t>各种无线通信工具（如寻呼机、移动电话、对讲机、隐形耳机、掌上电脑等）和</w:t>
      </w:r>
      <w:r>
        <w:rPr>
          <w:rFonts w:hint="eastAsia" w:ascii="仿宋_GB2312" w:eastAsia="仿宋_GB2312"/>
          <w:sz w:val="28"/>
          <w:szCs w:val="28"/>
          <w:lang w:val="en-US" w:eastAsia="zh-CN"/>
          <w:rPrChange w:id="38" w:author="曾妍" w:date="2025-06-06T16:22:16Z">
            <w:rPr>
              <w:rFonts w:hint="eastAsia" w:ascii="仿宋_GB2312" w:eastAsia="仿宋_GB2312"/>
              <w:sz w:val="24"/>
              <w:lang w:val="en-US" w:eastAsia="zh-CN"/>
            </w:rPr>
          </w:rPrChange>
        </w:rPr>
        <w:t>具备</w:t>
      </w:r>
      <w:r>
        <w:rPr>
          <w:rFonts w:hint="eastAsia" w:ascii="仿宋_GB2312" w:eastAsia="仿宋_GB2312"/>
          <w:sz w:val="28"/>
          <w:szCs w:val="28"/>
          <w:rPrChange w:id="39" w:author="曾妍" w:date="2025-06-06T16:22:16Z">
            <w:rPr>
              <w:rFonts w:hint="eastAsia" w:ascii="仿宋_GB2312" w:eastAsia="仿宋_GB2312"/>
              <w:sz w:val="24"/>
            </w:rPr>
          </w:rPrChange>
        </w:rPr>
        <w:t>存储功能的设备（如MP3、MP4、录放音机、电子记事本等）</w:t>
      </w:r>
      <w:r>
        <w:rPr>
          <w:rFonts w:hint="eastAsia" w:ascii="仿宋_GB2312" w:eastAsia="仿宋_GB2312"/>
          <w:sz w:val="28"/>
          <w:szCs w:val="28"/>
          <w:lang w:val="en-US" w:eastAsia="zh-CN"/>
          <w:rPrChange w:id="40" w:author="曾妍" w:date="2025-06-06T16:22:16Z">
            <w:rPr>
              <w:rFonts w:hint="eastAsia" w:ascii="仿宋_GB2312" w:eastAsia="仿宋_GB2312"/>
              <w:sz w:val="24"/>
              <w:lang w:val="en-US" w:eastAsia="zh-CN"/>
            </w:rPr>
          </w:rPrChange>
        </w:rPr>
        <w:t>等与考试无关物品入场</w:t>
      </w:r>
      <w:r>
        <w:rPr>
          <w:rFonts w:hint="eastAsia" w:ascii="仿宋_GB2312" w:eastAsia="仿宋_GB2312"/>
          <w:sz w:val="28"/>
          <w:szCs w:val="28"/>
          <w:lang w:eastAsia="zh-CN"/>
          <w:rPrChange w:id="41" w:author="曾妍" w:date="2025-06-06T16:22:16Z">
            <w:rPr>
              <w:rFonts w:hint="eastAsia" w:ascii="仿宋_GB2312" w:eastAsia="仿宋_GB2312"/>
              <w:sz w:val="24"/>
              <w:lang w:eastAsia="zh-CN"/>
            </w:rPr>
          </w:rPrChange>
        </w:rPr>
        <w:t>，</w:t>
      </w:r>
      <w:r>
        <w:rPr>
          <w:rFonts w:hint="eastAsia" w:ascii="仿宋_GB2312" w:eastAsia="仿宋_GB2312"/>
          <w:sz w:val="28"/>
          <w:szCs w:val="28"/>
          <w:rPrChange w:id="42" w:author="曾妍" w:date="2025-06-06T16:22:16Z">
            <w:rPr>
              <w:rFonts w:hint="eastAsia" w:ascii="仿宋_GB2312" w:eastAsia="仿宋_GB2312"/>
              <w:sz w:val="24"/>
            </w:rPr>
          </w:rPrChange>
        </w:rPr>
        <w:t>考场内不得擅自相互借用文具。</w:t>
      </w:r>
    </w:p>
    <w:p w14:paraId="18ABB3AC">
      <w:pPr>
        <w:spacing w:line="400" w:lineRule="exact"/>
        <w:ind w:firstLine="480" w:firstLineChars="200"/>
        <w:rPr>
          <w:rFonts w:hint="eastAsia" w:ascii="仿宋_GB2312" w:eastAsia="仿宋_GB2312"/>
          <w:sz w:val="28"/>
          <w:szCs w:val="28"/>
          <w:lang w:eastAsia="zh-CN"/>
          <w:rPrChange w:id="44" w:author="曾妍" w:date="2025-06-06T16:22:16Z">
            <w:rPr>
              <w:rFonts w:hint="eastAsia" w:ascii="仿宋_GB2312" w:eastAsia="仿宋_GB2312"/>
              <w:sz w:val="24"/>
              <w:lang w:eastAsia="zh-CN"/>
            </w:rPr>
          </w:rPrChange>
        </w:rPr>
        <w:pPrChange w:id="43" w:author="曾妍" w:date="2025-06-06T16:22:56Z">
          <w:pPr>
            <w:spacing w:line="336" w:lineRule="auto"/>
            <w:ind w:firstLine="480" w:firstLineChars="200"/>
          </w:pPr>
        </w:pPrChange>
      </w:pPr>
      <w:r>
        <w:rPr>
          <w:rFonts w:hint="eastAsia" w:ascii="仿宋_GB2312" w:eastAsia="仿宋_GB2312"/>
          <w:sz w:val="28"/>
          <w:szCs w:val="28"/>
          <w:rPrChange w:id="45" w:author="曾妍" w:date="2025-06-06T16:22:16Z">
            <w:rPr>
              <w:rFonts w:hint="eastAsia" w:ascii="仿宋_GB2312" w:eastAsia="仿宋_GB2312"/>
              <w:sz w:val="24"/>
            </w:rPr>
          </w:rPrChange>
        </w:rPr>
        <w:t>四、考生参加考试必须带齐双证（准考证、身份证），无身份证者，须</w:t>
      </w:r>
      <w:r>
        <w:rPr>
          <w:rFonts w:hint="eastAsia" w:ascii="仿宋_GB2312" w:eastAsia="仿宋_GB2312"/>
          <w:sz w:val="28"/>
          <w:szCs w:val="28"/>
          <w:lang w:val="en-US" w:eastAsia="zh-CN"/>
          <w:rPrChange w:id="46" w:author="曾妍" w:date="2025-06-06T16:22:16Z">
            <w:rPr>
              <w:rFonts w:hint="eastAsia" w:ascii="仿宋_GB2312" w:eastAsia="仿宋_GB2312"/>
              <w:sz w:val="24"/>
              <w:lang w:val="en-US" w:eastAsia="zh-CN"/>
            </w:rPr>
          </w:rPrChange>
        </w:rPr>
        <w:t>持</w:t>
      </w:r>
      <w:r>
        <w:rPr>
          <w:rFonts w:hint="eastAsia" w:ascii="仿宋_GB2312" w:eastAsia="仿宋_GB2312"/>
          <w:sz w:val="28"/>
          <w:szCs w:val="28"/>
          <w:rPrChange w:id="47" w:author="曾妍" w:date="2025-06-06T16:22:16Z">
            <w:rPr>
              <w:rFonts w:hint="eastAsia" w:ascii="仿宋_GB2312" w:eastAsia="仿宋_GB2312"/>
              <w:sz w:val="24"/>
            </w:rPr>
          </w:rPrChange>
        </w:rPr>
        <w:t>学院出具的“临时考试专用证”</w:t>
      </w:r>
      <w:r>
        <w:rPr>
          <w:rFonts w:hint="eastAsia" w:ascii="仿宋_GB2312" w:eastAsia="仿宋_GB2312"/>
          <w:sz w:val="28"/>
          <w:szCs w:val="28"/>
          <w:lang w:val="en-US" w:eastAsia="zh-CN"/>
          <w:rPrChange w:id="48" w:author="曾妍" w:date="2025-06-06T16:22:16Z">
            <w:rPr>
              <w:rFonts w:hint="eastAsia" w:ascii="仿宋_GB2312" w:eastAsia="仿宋_GB2312"/>
              <w:sz w:val="24"/>
              <w:lang w:val="en-US" w:eastAsia="zh-CN"/>
            </w:rPr>
          </w:rPrChange>
        </w:rPr>
        <w:t>及学生证或一卡通</w:t>
      </w:r>
      <w:r>
        <w:rPr>
          <w:rFonts w:hint="eastAsia" w:ascii="仿宋_GB2312" w:eastAsia="仿宋_GB2312"/>
          <w:sz w:val="28"/>
          <w:szCs w:val="28"/>
          <w:rPrChange w:id="49" w:author="曾妍" w:date="2025-06-06T16:22:16Z">
            <w:rPr>
              <w:rFonts w:hint="eastAsia" w:ascii="仿宋_GB2312" w:eastAsia="仿宋_GB2312"/>
              <w:sz w:val="24"/>
            </w:rPr>
          </w:rPrChange>
        </w:rPr>
        <w:t>。要求各证件上的相片、姓名等信息必须清晰。证件不齐者，一律拒绝入场。</w:t>
      </w:r>
    </w:p>
    <w:p w14:paraId="19A22BE1">
      <w:pPr>
        <w:spacing w:line="400" w:lineRule="exact"/>
        <w:ind w:firstLine="480" w:firstLineChars="200"/>
        <w:rPr>
          <w:rFonts w:hint="eastAsia" w:ascii="仿宋_GB2312" w:eastAsia="仿宋_GB2312"/>
          <w:sz w:val="28"/>
          <w:szCs w:val="28"/>
          <w:rPrChange w:id="51" w:author="曾妍" w:date="2025-06-06T16:22:16Z">
            <w:rPr>
              <w:rFonts w:hint="eastAsia" w:ascii="仿宋_GB2312" w:eastAsia="仿宋_GB2312"/>
              <w:sz w:val="24"/>
            </w:rPr>
          </w:rPrChange>
        </w:rPr>
        <w:pPrChange w:id="50" w:author="曾妍" w:date="2025-06-06T16:22:56Z">
          <w:pPr>
            <w:spacing w:line="336" w:lineRule="auto"/>
            <w:ind w:firstLine="480" w:firstLineChars="200"/>
          </w:pPr>
        </w:pPrChange>
      </w:pPr>
      <w:r>
        <w:rPr>
          <w:rFonts w:hint="eastAsia" w:ascii="仿宋_GB2312" w:eastAsia="仿宋_GB2312"/>
          <w:sz w:val="28"/>
          <w:szCs w:val="28"/>
          <w:rPrChange w:id="52" w:author="曾妍" w:date="2025-06-06T16:22:16Z">
            <w:rPr>
              <w:rFonts w:hint="eastAsia" w:ascii="仿宋_GB2312" w:eastAsia="仿宋_GB2312"/>
              <w:sz w:val="24"/>
            </w:rPr>
          </w:rPrChange>
        </w:rPr>
        <w:t>五、入场后，要对号入座，将</w:t>
      </w:r>
      <w:r>
        <w:rPr>
          <w:rFonts w:hint="eastAsia" w:ascii="仿宋_GB2312" w:eastAsia="仿宋_GB2312"/>
          <w:sz w:val="28"/>
          <w:szCs w:val="28"/>
          <w:lang w:val="en-US" w:eastAsia="zh-CN"/>
          <w:rPrChange w:id="53" w:author="曾妍" w:date="2025-06-06T16:22:16Z">
            <w:rPr>
              <w:rFonts w:hint="eastAsia" w:ascii="仿宋_GB2312" w:eastAsia="仿宋_GB2312"/>
              <w:sz w:val="24"/>
              <w:lang w:val="en-US" w:eastAsia="zh-CN"/>
            </w:rPr>
          </w:rPrChange>
        </w:rPr>
        <w:t>证件</w:t>
      </w:r>
      <w:r>
        <w:rPr>
          <w:rFonts w:hint="eastAsia" w:ascii="仿宋_GB2312" w:eastAsia="仿宋_GB2312"/>
          <w:sz w:val="28"/>
          <w:szCs w:val="28"/>
          <w:rPrChange w:id="54" w:author="曾妍" w:date="2025-06-06T16:22:16Z">
            <w:rPr>
              <w:rFonts w:hint="eastAsia" w:ascii="仿宋_GB2312" w:eastAsia="仿宋_GB2312"/>
              <w:sz w:val="24"/>
            </w:rPr>
          </w:rPrChange>
        </w:rPr>
        <w:t>放在课桌上，接受考试工作人员核验。</w:t>
      </w:r>
    </w:p>
    <w:p w14:paraId="4A970D7C">
      <w:pPr>
        <w:spacing w:line="400" w:lineRule="exact"/>
        <w:ind w:firstLine="480" w:firstLineChars="200"/>
        <w:rPr>
          <w:rFonts w:hint="eastAsia" w:ascii="仿宋_GB2312" w:eastAsia="仿宋_GB2312"/>
          <w:sz w:val="28"/>
          <w:szCs w:val="28"/>
          <w:rPrChange w:id="56" w:author="曾妍" w:date="2025-06-06T16:22:16Z">
            <w:rPr>
              <w:rFonts w:hint="eastAsia" w:ascii="仿宋_GB2312" w:eastAsia="仿宋_GB2312"/>
              <w:sz w:val="24"/>
            </w:rPr>
          </w:rPrChange>
        </w:rPr>
        <w:pPrChange w:id="55" w:author="曾妍" w:date="2025-06-06T16:22:56Z">
          <w:pPr>
            <w:spacing w:line="336" w:lineRule="auto"/>
            <w:ind w:firstLine="480" w:firstLineChars="200"/>
          </w:pPr>
        </w:pPrChange>
      </w:pPr>
      <w:r>
        <w:rPr>
          <w:rFonts w:hint="eastAsia" w:ascii="仿宋_GB2312" w:eastAsia="仿宋_GB2312"/>
          <w:sz w:val="28"/>
          <w:szCs w:val="28"/>
          <w:rPrChange w:id="57" w:author="曾妍" w:date="2025-06-06T16:22:16Z">
            <w:rPr>
              <w:rFonts w:hint="eastAsia" w:ascii="仿宋_GB2312" w:eastAsia="仿宋_GB2312"/>
              <w:sz w:val="24"/>
            </w:rPr>
          </w:rPrChange>
        </w:rPr>
        <w:t>六、答题前应认真填写答题卡中的姓名、准考证号等栏目。凡答题卡中该栏目漏填涂、错填涂或字迹不清、无法辩认的，答题卡一律无效，考生自负后果。</w:t>
      </w:r>
    </w:p>
    <w:p w14:paraId="72786615">
      <w:pPr>
        <w:spacing w:line="400" w:lineRule="exact"/>
        <w:ind w:firstLine="480" w:firstLineChars="200"/>
        <w:rPr>
          <w:rFonts w:hint="eastAsia" w:ascii="仿宋_GB2312" w:eastAsia="仿宋_GB2312"/>
          <w:sz w:val="28"/>
          <w:szCs w:val="28"/>
          <w:rPrChange w:id="59" w:author="曾妍" w:date="2025-06-06T16:22:16Z">
            <w:rPr>
              <w:rFonts w:hint="eastAsia" w:ascii="仿宋_GB2312" w:eastAsia="仿宋_GB2312"/>
              <w:sz w:val="24"/>
            </w:rPr>
          </w:rPrChange>
        </w:rPr>
        <w:pPrChange w:id="58" w:author="曾妍" w:date="2025-06-06T16:22:56Z">
          <w:pPr>
            <w:spacing w:line="336" w:lineRule="auto"/>
            <w:ind w:firstLine="480" w:firstLineChars="200"/>
          </w:pPr>
        </w:pPrChange>
      </w:pPr>
      <w:r>
        <w:rPr>
          <w:rFonts w:hint="eastAsia" w:ascii="仿宋_GB2312" w:eastAsia="仿宋_GB2312"/>
          <w:sz w:val="28"/>
          <w:szCs w:val="28"/>
          <w:rPrChange w:id="60" w:author="曾妍" w:date="2025-06-06T16:22:16Z">
            <w:rPr>
              <w:rFonts w:hint="eastAsia" w:ascii="仿宋_GB2312" w:eastAsia="仿宋_GB2312"/>
              <w:sz w:val="24"/>
            </w:rPr>
          </w:rPrChange>
        </w:rPr>
        <w:t>七、在考试结束前禁止提前退场。</w:t>
      </w:r>
    </w:p>
    <w:p w14:paraId="3EDFD16D">
      <w:pPr>
        <w:spacing w:line="400" w:lineRule="exact"/>
        <w:ind w:firstLine="480" w:firstLineChars="200"/>
        <w:rPr>
          <w:rFonts w:hint="eastAsia" w:ascii="仿宋_GB2312" w:eastAsia="仿宋_GB2312"/>
          <w:sz w:val="28"/>
          <w:szCs w:val="28"/>
          <w:rPrChange w:id="62" w:author="曾妍" w:date="2025-06-06T16:22:16Z">
            <w:rPr>
              <w:rFonts w:hint="eastAsia" w:ascii="仿宋_GB2312" w:eastAsia="仿宋_GB2312"/>
              <w:sz w:val="24"/>
            </w:rPr>
          </w:rPrChange>
        </w:rPr>
        <w:pPrChange w:id="61" w:author="曾妍" w:date="2025-06-06T16:22:56Z">
          <w:pPr>
            <w:spacing w:line="336" w:lineRule="auto"/>
            <w:ind w:firstLine="480" w:firstLineChars="200"/>
          </w:pPr>
        </w:pPrChange>
      </w:pPr>
      <w:r>
        <w:rPr>
          <w:rFonts w:hint="eastAsia" w:ascii="仿宋_GB2312" w:eastAsia="仿宋_GB2312"/>
          <w:sz w:val="28"/>
          <w:szCs w:val="28"/>
          <w:rPrChange w:id="63" w:author="曾妍" w:date="2025-06-06T16:22:16Z">
            <w:rPr>
              <w:rFonts w:hint="eastAsia" w:ascii="仿宋_GB2312" w:eastAsia="仿宋_GB2312"/>
              <w:sz w:val="24"/>
            </w:rPr>
          </w:rPrChange>
        </w:rPr>
        <w:t>八、必须严格按要求做答题目。书写部分一律用黑色字迹签字笔做答，填涂信息点时只能用2B铅笔涂黑。只能在规定考生做答的位置书写或填涂信息点。不按规定要求填涂和做答的，一律无效。</w:t>
      </w:r>
    </w:p>
    <w:p w14:paraId="565D440E">
      <w:pPr>
        <w:spacing w:line="400" w:lineRule="exact"/>
        <w:ind w:firstLine="480" w:firstLineChars="200"/>
        <w:rPr>
          <w:rFonts w:hint="eastAsia" w:ascii="仿宋_GB2312" w:eastAsia="仿宋_GB2312"/>
          <w:sz w:val="28"/>
          <w:szCs w:val="28"/>
          <w:rPrChange w:id="65" w:author="曾妍" w:date="2025-06-06T16:22:16Z">
            <w:rPr>
              <w:rFonts w:hint="eastAsia" w:ascii="仿宋_GB2312" w:eastAsia="仿宋_GB2312"/>
              <w:sz w:val="24"/>
            </w:rPr>
          </w:rPrChange>
        </w:rPr>
        <w:pPrChange w:id="64" w:author="曾妍" w:date="2025-06-06T16:22:56Z">
          <w:pPr>
            <w:spacing w:line="336" w:lineRule="auto"/>
            <w:ind w:firstLine="480" w:firstLineChars="200"/>
          </w:pPr>
        </w:pPrChange>
      </w:pPr>
      <w:r>
        <w:rPr>
          <w:rFonts w:hint="eastAsia" w:ascii="仿宋_GB2312" w:eastAsia="仿宋_GB2312"/>
          <w:sz w:val="28"/>
          <w:szCs w:val="28"/>
          <w:rPrChange w:id="66" w:author="曾妍" w:date="2025-06-06T16:22:16Z">
            <w:rPr>
              <w:rFonts w:hint="eastAsia" w:ascii="仿宋_GB2312" w:eastAsia="仿宋_GB2312"/>
              <w:sz w:val="24"/>
            </w:rPr>
          </w:rPrChange>
        </w:rPr>
        <w:t>九、遇试卷分发错误或试题字迹不清等情况应及时报告；答题卡已被填涂不得更换；涉及试题内容的疑问，不得向监考员询问。</w:t>
      </w:r>
    </w:p>
    <w:p w14:paraId="4841F2E6">
      <w:pPr>
        <w:spacing w:line="400" w:lineRule="exact"/>
        <w:ind w:firstLine="480" w:firstLineChars="200"/>
        <w:rPr>
          <w:rFonts w:hint="eastAsia" w:ascii="仿宋_GB2312" w:eastAsia="仿宋_GB2312"/>
          <w:sz w:val="28"/>
          <w:szCs w:val="28"/>
          <w:rPrChange w:id="68" w:author="曾妍" w:date="2025-06-06T16:22:16Z">
            <w:rPr>
              <w:rFonts w:hint="eastAsia" w:ascii="仿宋_GB2312" w:eastAsia="仿宋_GB2312"/>
              <w:sz w:val="24"/>
            </w:rPr>
          </w:rPrChange>
        </w:rPr>
        <w:pPrChange w:id="67" w:author="曾妍" w:date="2025-06-06T16:22:56Z">
          <w:pPr>
            <w:spacing w:line="336" w:lineRule="auto"/>
            <w:ind w:firstLine="480" w:firstLineChars="200"/>
          </w:pPr>
        </w:pPrChange>
      </w:pPr>
      <w:r>
        <w:rPr>
          <w:rFonts w:hint="eastAsia" w:ascii="仿宋_GB2312" w:eastAsia="仿宋_GB2312"/>
          <w:sz w:val="28"/>
          <w:szCs w:val="28"/>
          <w:rPrChange w:id="69" w:author="曾妍" w:date="2025-06-06T16:22:16Z">
            <w:rPr>
              <w:rFonts w:hint="eastAsia" w:ascii="仿宋_GB2312" w:eastAsia="仿宋_GB2312"/>
              <w:sz w:val="24"/>
            </w:rPr>
          </w:rPrChange>
        </w:rPr>
        <w:t>十、在考场内必须严格遵守考场纪律，对于违反考场规定和不服从考试工作人员管理者，取消考试成绩并按校纪校规处理。</w:t>
      </w:r>
    </w:p>
    <w:p w14:paraId="3036D8E4">
      <w:pPr>
        <w:spacing w:line="400" w:lineRule="exact"/>
        <w:ind w:firstLine="480" w:firstLineChars="200"/>
        <w:rPr>
          <w:rFonts w:hint="eastAsia" w:ascii="仿宋_GB2312" w:eastAsia="仿宋_GB2312"/>
          <w:sz w:val="28"/>
          <w:szCs w:val="28"/>
          <w:rPrChange w:id="71" w:author="曾妍" w:date="2025-06-06T16:22:16Z">
            <w:rPr>
              <w:rFonts w:hint="eastAsia" w:ascii="仿宋_GB2312" w:eastAsia="仿宋_GB2312"/>
              <w:sz w:val="24"/>
            </w:rPr>
          </w:rPrChange>
        </w:rPr>
        <w:pPrChange w:id="70" w:author="曾妍" w:date="2025-06-06T16:22:56Z">
          <w:pPr>
            <w:spacing w:line="336" w:lineRule="auto"/>
            <w:ind w:firstLine="480" w:firstLineChars="200"/>
          </w:pPr>
        </w:pPrChange>
      </w:pPr>
      <w:r>
        <w:rPr>
          <w:rFonts w:hint="eastAsia" w:ascii="仿宋_GB2312" w:eastAsia="仿宋_GB2312"/>
          <w:sz w:val="28"/>
          <w:szCs w:val="28"/>
          <w:rPrChange w:id="72" w:author="曾妍" w:date="2025-06-06T16:22:16Z">
            <w:rPr>
              <w:rFonts w:hint="eastAsia" w:ascii="仿宋_GB2312" w:eastAsia="仿宋_GB2312"/>
              <w:sz w:val="24"/>
            </w:rPr>
          </w:rPrChange>
        </w:rPr>
        <w:t>十一、考试结束铃声响时，要立即停止答题，将试卷</w:t>
      </w:r>
      <w:r>
        <w:rPr>
          <w:rFonts w:hint="eastAsia" w:ascii="仿宋_GB2312" w:eastAsia="仿宋_GB2312"/>
          <w:sz w:val="28"/>
          <w:szCs w:val="28"/>
          <w:lang w:eastAsia="zh-CN"/>
          <w:rPrChange w:id="73" w:author="曾妍" w:date="2025-06-06T16:22:16Z">
            <w:rPr>
              <w:rFonts w:hint="eastAsia" w:ascii="仿宋_GB2312" w:eastAsia="仿宋_GB2312"/>
              <w:sz w:val="24"/>
              <w:lang w:eastAsia="zh-CN"/>
            </w:rPr>
          </w:rPrChange>
        </w:rPr>
        <w:t>扣</w:t>
      </w:r>
      <w:r>
        <w:rPr>
          <w:rFonts w:hint="eastAsia" w:ascii="仿宋_GB2312" w:eastAsia="仿宋_GB2312"/>
          <w:sz w:val="28"/>
          <w:szCs w:val="28"/>
          <w:rPrChange w:id="74" w:author="曾妍" w:date="2025-06-06T16:22:16Z">
            <w:rPr>
              <w:rFonts w:hint="eastAsia" w:ascii="仿宋_GB2312" w:eastAsia="仿宋_GB2312"/>
              <w:sz w:val="24"/>
            </w:rPr>
          </w:rPrChange>
        </w:rPr>
        <w:t>放在桌面上，待监考员收完试卷和答题卡后方可离开考场。不准携带试卷、答题卡离开考场，否则按校纪校规处理。</w:t>
      </w:r>
    </w:p>
    <w:p w14:paraId="34E510E7">
      <w:pPr>
        <w:spacing w:line="400" w:lineRule="exact"/>
        <w:ind w:firstLine="480" w:firstLineChars="200"/>
        <w:rPr>
          <w:rFonts w:hint="eastAsia" w:ascii="仿宋_GB2312" w:eastAsia="仿宋_GB2312"/>
          <w:sz w:val="28"/>
          <w:szCs w:val="28"/>
          <w:rPrChange w:id="76" w:author="曾妍" w:date="2025-06-06T16:22:16Z">
            <w:rPr>
              <w:rFonts w:hint="eastAsia" w:ascii="仿宋_GB2312" w:eastAsia="仿宋_GB2312"/>
              <w:sz w:val="24"/>
            </w:rPr>
          </w:rPrChange>
        </w:rPr>
        <w:pPrChange w:id="75" w:author="曾妍" w:date="2025-06-06T16:22:56Z">
          <w:pPr>
            <w:spacing w:line="336" w:lineRule="auto"/>
            <w:ind w:firstLine="480" w:firstLineChars="200"/>
          </w:pPr>
        </w:pPrChange>
      </w:pPr>
      <w:r>
        <w:rPr>
          <w:rFonts w:hint="eastAsia" w:ascii="仿宋_GB2312" w:eastAsia="仿宋_GB2312"/>
          <w:sz w:val="28"/>
          <w:szCs w:val="28"/>
          <w:rPrChange w:id="77" w:author="曾妍" w:date="2025-06-06T16:22:16Z">
            <w:rPr>
              <w:rFonts w:hint="eastAsia" w:ascii="仿宋_GB2312" w:eastAsia="仿宋_GB2312"/>
              <w:sz w:val="24"/>
            </w:rPr>
          </w:rPrChange>
        </w:rPr>
        <w:t>十二、自觉服从考试工作人员的管理，不得以任何理由妨碍监考员进行正常工作。监考员有权对考场内发生的问题，按规定作出相应处理。对扰乱考场秩序，恐吓、威胁考试工作人员的将移交公安机关追究其责任。</w:t>
      </w:r>
    </w:p>
    <w:sectPr>
      <w:pgSz w:w="11906" w:h="16838"/>
      <w:pgMar w:top="1134" w:right="1304" w:bottom="1134" w:left="141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曾妍">
    <w15:presenceInfo w15:providerId="WPS Office" w15:userId="296289994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cumentProtection w:edit="trackedChanges"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ZhNTc0MDQ1ZWU2NzZhMGMyOTE2OGRmMTUxM2JhMjAifQ=="/>
  </w:docVars>
  <w:rsids>
    <w:rsidRoot w:val="004F2F99"/>
    <w:rsid w:val="00051C67"/>
    <w:rsid w:val="00063AA1"/>
    <w:rsid w:val="000C461F"/>
    <w:rsid w:val="001279F2"/>
    <w:rsid w:val="001D7203"/>
    <w:rsid w:val="001E0D9B"/>
    <w:rsid w:val="00234334"/>
    <w:rsid w:val="002B0C7C"/>
    <w:rsid w:val="003775B6"/>
    <w:rsid w:val="003E4668"/>
    <w:rsid w:val="00433C58"/>
    <w:rsid w:val="004D3492"/>
    <w:rsid w:val="004D6CDE"/>
    <w:rsid w:val="004F2F99"/>
    <w:rsid w:val="005B5C67"/>
    <w:rsid w:val="005D50A5"/>
    <w:rsid w:val="005F3CDB"/>
    <w:rsid w:val="00606A26"/>
    <w:rsid w:val="006554FA"/>
    <w:rsid w:val="006856F8"/>
    <w:rsid w:val="00771959"/>
    <w:rsid w:val="009B5386"/>
    <w:rsid w:val="00A46D2E"/>
    <w:rsid w:val="00AE3E81"/>
    <w:rsid w:val="00B028D8"/>
    <w:rsid w:val="00B13D7C"/>
    <w:rsid w:val="00B33FBA"/>
    <w:rsid w:val="00B46BFD"/>
    <w:rsid w:val="00B63F56"/>
    <w:rsid w:val="00BB2A8F"/>
    <w:rsid w:val="00C70D7C"/>
    <w:rsid w:val="00C902D3"/>
    <w:rsid w:val="00DF5461"/>
    <w:rsid w:val="00E0598A"/>
    <w:rsid w:val="00E2698B"/>
    <w:rsid w:val="00F2769F"/>
    <w:rsid w:val="00FD7F85"/>
    <w:rsid w:val="05EE49C1"/>
    <w:rsid w:val="0CE44ED1"/>
    <w:rsid w:val="0CEF7E6C"/>
    <w:rsid w:val="0F896AFA"/>
    <w:rsid w:val="0FF01B40"/>
    <w:rsid w:val="151068ED"/>
    <w:rsid w:val="19B56BA3"/>
    <w:rsid w:val="1FEB7FD3"/>
    <w:rsid w:val="221451E9"/>
    <w:rsid w:val="31F82077"/>
    <w:rsid w:val="353F0C77"/>
    <w:rsid w:val="369516B8"/>
    <w:rsid w:val="39A2729B"/>
    <w:rsid w:val="3C0A155F"/>
    <w:rsid w:val="419C3D33"/>
    <w:rsid w:val="4578277B"/>
    <w:rsid w:val="467472FC"/>
    <w:rsid w:val="48B1532F"/>
    <w:rsid w:val="4AAF4CA2"/>
    <w:rsid w:val="4AE76589"/>
    <w:rsid w:val="4AE87704"/>
    <w:rsid w:val="526635B7"/>
    <w:rsid w:val="590A5AC4"/>
    <w:rsid w:val="5AE31C8F"/>
    <w:rsid w:val="5BE03293"/>
    <w:rsid w:val="5EE54F54"/>
    <w:rsid w:val="6893366C"/>
    <w:rsid w:val="692542C0"/>
    <w:rsid w:val="795C5305"/>
    <w:rsid w:val="7D421866"/>
    <w:rsid w:val="7DFF5E6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unhideWhenUsed="0" w:uiPriority="0" w:semiHidden="0" w:name="heading 1"/>
    <w:lsdException w:unhideWhenUsed="0" w:uiPriority="0" w:semiHidden="0" w:name="heading 2"/>
    <w:lsdException w:unhideWhenUsed="0" w:uiPriority="0" w:semiHidden="0" w:name="heading 3"/>
    <w:lsdException w:unhideWhenUsed="0" w:uiPriority="0" w:semiHidden="0" w:name="heading 4"/>
    <w:lsdException w:unhideWhenUsed="0" w:uiPriority="0" w:semiHidden="0" w:name="heading 5"/>
    <w:lsdException w:qFormat="1" w:unhideWhenUsed="0" w:uiPriority="0" w:semiHidden="0" w:name="heading 6"/>
    <w:lsdException w:unhideWhenUsed="0" w:uiPriority="0" w:semiHidden="0" w:name="heading 7"/>
    <w:lsdException w:unhideWhenUsed="0" w:uiPriority="0" w:semiHidden="0" w:name="heading 8"/>
    <w:lsdException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unhideWhenUsed="0" w:uiPriority="0" w:semiHidden="0" w:name="Strong"/>
    <w:lsdException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6"/>
    <w:basedOn w:val="1"/>
    <w:next w:val="1"/>
    <w:qFormat/>
    <w:uiPriority w:val="0"/>
    <w:pPr>
      <w:keepNext/>
      <w:keepLines/>
      <w:spacing w:before="240" w:after="64" w:line="320" w:lineRule="auto"/>
      <w:outlineLvl w:val="5"/>
    </w:pPr>
    <w:rPr>
      <w:rFonts w:ascii="Arial" w:hAnsi="Arial" w:eastAsia="黑体"/>
      <w:b/>
      <w:bCs/>
      <w:sz w:val="24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microsoft.com/office/2011/relationships/people" Target="people.xml"/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847</Words>
  <Characters>867</Characters>
  <Lines>6</Lines>
  <Paragraphs>1</Paragraphs>
  <TotalTime>27</TotalTime>
  <ScaleCrop>false</ScaleCrop>
  <LinksUpToDate>false</LinksUpToDate>
  <CharactersWithSpaces>867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2010-06-07T06:46:00Z</dcterms:created>
  <dc:creator>微软用户</dc:creator>
  <cp:lastModifiedBy>曾妍</cp:lastModifiedBy>
  <dcterms:modified xsi:type="dcterms:W3CDTF">2025-06-06T08:23:24Z</dcterms:modified>
  <dc:title>3</dc:title>
  <cp:revision>41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5EBC3535F3B24B10BDA6B0F8A00C04F6_13</vt:lpwstr>
  </property>
  <property fmtid="{D5CDD505-2E9C-101B-9397-08002B2CF9AE}" pid="4" name="KSOTemplateDocerSaveRecord">
    <vt:lpwstr>eyJoZGlkIjoiODBmMjEwYWJkNGUyMGQwZGE0ZTU5YmI0NzgwZWNlN2MiLCJ1c2VySWQiOiIzNDkxOTE3NDYifQ==</vt:lpwstr>
  </property>
</Properties>
</file>