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502" w:tblpY="813"/>
        <w:tblOverlap w:val="never"/>
        <w:tblW w:w="1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1"/>
        <w:gridCol w:w="1095"/>
        <w:gridCol w:w="8514"/>
      </w:tblGrid>
      <w:tr w:rsidR="00CB1AF4" w:rsidDel="005D06BD" w14:paraId="0DBEFA75" w14:textId="733B2BDD">
        <w:trPr>
          <w:trHeight w:val="1148"/>
          <w:del w:id="0" w:author="陈积(6000090)" w:date="2025-06-06T11:20:00Z"/>
        </w:trPr>
        <w:tc>
          <w:tcPr>
            <w:tcW w:w="1511" w:type="dxa"/>
            <w:vAlign w:val="center"/>
          </w:tcPr>
          <w:p w14:paraId="156608DB" w14:textId="6AFBC281" w:rsidR="00CB1AF4" w:rsidDel="005D06BD" w:rsidRDefault="005D06BD">
            <w:pPr>
              <w:jc w:val="center"/>
              <w:rPr>
                <w:del w:id="1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moveToRangeStart w:id="2" w:author="陈积(6000090)" w:date="2025-06-06T11:20:00Z" w:name="move200101249"/>
            <w:del w:id="3" w:author="陈积(6000090)" w:date="2025-06-06T11:20:00Z">
              <w:r w:rsidRPr="005D06BD" w:rsidDel="005D06BD">
                <w:rPr>
                  <w:rFonts w:ascii="宋体" w:hAnsi="宋体" w:cs="宋体"/>
                  <w:b/>
                  <w:bCs/>
                  <w:szCs w:val="21"/>
                </w:rPr>
                <w:delText>08:05</w:delText>
              </w:r>
              <w:moveToRangeEnd w:id="2"/>
              <w:r w:rsidR="008B7146" w:rsidDel="005D06BD">
                <w:rPr>
                  <w:rFonts w:ascii="宋体" w:hAnsi="宋体" w:cs="宋体" w:hint="eastAsia"/>
                </w:rPr>
                <w:pict w14:anchorId="630AE06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type="#_x0000_t202" style="position:absolute;left:0;text-align:left;margin-left:-3.4pt;margin-top:29.35pt;width:71.15pt;height:22.2pt;z-index:251660288;mso-position-horizontal-relative:text;mso-position-vertical-relative:text;mso-width-relative:page;mso-height-relative:page" o:gfxdata="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9RAqe2AAAAAkBAAAPAAAAAAAAAAEAIAAAACIA&#10;AABkcnMvZG93bnJldi54bWxQSwECFAAUAAAACACHTuJAHru96AkCAAA2BAAADgAAAAAAAAABACAA&#10;AAAnAQAAZHJzL2Uyb0RvYy54bWxQSwUGAAAAAAYABgBZAQAAogUAAAAA&#10;" strokecolor="white" strokeweight="1.25pt">
                    <v:textbox>
                      <w:txbxContent>
                        <w:p w14:paraId="45CA6DE3" w14:textId="419D24C6" w:rsidR="00CB1AF4" w:rsidRDefault="008B7146">
                          <w:pPr>
                            <w:ind w:firstLineChars="100" w:firstLine="211"/>
                            <w:rPr>
                              <w:rFonts w:ascii="宋体" w:hAnsi="宋体" w:cs="宋体" w:hint="eastAsia"/>
                              <w:b/>
                              <w:bCs/>
                            </w:rPr>
                          </w:pPr>
                          <w:moveFromRangeStart w:id="4" w:author="陈积(6000090)" w:date="2025-06-06T11:20:00Z" w:name="move200101249"/>
                          <w:moveFrom w:id="5" w:author="陈积(6000090)" w:date="2025-06-06T11:20:00Z">
                            <w:r w:rsidDel="005D06BD"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08:05</w:t>
                            </w:r>
                          </w:moveFrom>
                          <w:moveFromRangeEnd w:id="4"/>
                        </w:p>
                      </w:txbxContent>
                    </v:textbox>
                  </v:shape>
                </w:pict>
              </w:r>
            </w:del>
          </w:p>
        </w:tc>
        <w:tc>
          <w:tcPr>
            <w:tcW w:w="1095" w:type="dxa"/>
            <w:vAlign w:val="center"/>
          </w:tcPr>
          <w:p w14:paraId="61BA8393" w14:textId="5761B18B" w:rsidR="00CB1AF4" w:rsidDel="005D06BD" w:rsidRDefault="00CB1AF4">
            <w:pPr>
              <w:jc w:val="center"/>
              <w:rPr>
                <w:del w:id="6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45DCB11F" w14:textId="41D2952C" w:rsidR="00CB1AF4" w:rsidDel="005D06BD" w:rsidRDefault="008B7146">
            <w:pPr>
              <w:jc w:val="center"/>
              <w:rPr>
                <w:del w:id="7" w:author="陈积(6000090)" w:date="2025-06-06T11:20:00Z"/>
                <w:rFonts w:ascii="宋体" w:hAnsi="宋体" w:cs="宋体" w:hint="eastAsia"/>
                <w:b/>
                <w:bCs/>
              </w:rPr>
            </w:pPr>
            <w:del w:id="8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签到</w:delText>
              </w:r>
            </w:del>
          </w:p>
          <w:p w14:paraId="6FDA67AD" w14:textId="23DF0B66" w:rsidR="00CB1AF4" w:rsidDel="005D06BD" w:rsidRDefault="008B7146">
            <w:pPr>
              <w:jc w:val="center"/>
              <w:rPr>
                <w:del w:id="9" w:author="陈积(6000090)" w:date="2025-06-06T11:20:00Z"/>
                <w:rFonts w:ascii="宋体" w:hAnsi="宋体" w:cs="宋体" w:hint="eastAsia"/>
              </w:rPr>
            </w:pPr>
            <w:del w:id="10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领卷</w:delText>
              </w:r>
            </w:del>
          </w:p>
        </w:tc>
        <w:tc>
          <w:tcPr>
            <w:tcW w:w="8514" w:type="dxa"/>
            <w:vAlign w:val="center"/>
          </w:tcPr>
          <w:p w14:paraId="309CA462" w14:textId="4F61BA76" w:rsidR="00CB1AF4" w:rsidDel="005D06BD" w:rsidRDefault="008B7146">
            <w:pPr>
              <w:ind w:firstLineChars="200" w:firstLine="422"/>
              <w:rPr>
                <w:del w:id="11" w:author="陈积(6000090)" w:date="2025-06-06T11:20:00Z"/>
                <w:rFonts w:ascii="宋体" w:hAnsi="宋体" w:cs="宋体" w:hint="eastAsia"/>
                <w:sz w:val="18"/>
                <w:szCs w:val="18"/>
              </w:rPr>
            </w:pPr>
            <w:del w:id="12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将与考试无关的个人物品放在考务办门外指定“物品存放处”；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与另一监考员一起按《监考证》上的要求到指定考务办公室入座相应考场的指定位置，签到、领取试卷及考场资料；逐一核查考场资料是否齐全，如门贴、胶水、座位条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(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蓝色带照片）等。</w:delText>
              </w:r>
            </w:del>
          </w:p>
        </w:tc>
      </w:tr>
      <w:tr w:rsidR="00CB1AF4" w:rsidDel="005D06BD" w14:paraId="03A0E48F" w14:textId="345F5019">
        <w:trPr>
          <w:del w:id="13" w:author="陈积(6000090)" w:date="2025-06-06T11:20:00Z"/>
        </w:trPr>
        <w:tc>
          <w:tcPr>
            <w:tcW w:w="1511" w:type="dxa"/>
            <w:vAlign w:val="center"/>
          </w:tcPr>
          <w:p w14:paraId="1F0AA6B2" w14:textId="0CFBDF07" w:rsidR="00CB1AF4" w:rsidDel="005D06BD" w:rsidRDefault="008B7146">
            <w:pPr>
              <w:jc w:val="center"/>
              <w:rPr>
                <w:del w:id="14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15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 xml:space="preserve">  08:15~08:35</w:delText>
              </w:r>
            </w:del>
          </w:p>
          <w:p w14:paraId="37626256" w14:textId="35A7C771" w:rsidR="00CB1AF4" w:rsidDel="005D06BD" w:rsidRDefault="00CB1AF4">
            <w:pPr>
              <w:jc w:val="center"/>
              <w:rPr>
                <w:del w:id="16" w:author="陈积(6000090)" w:date="2025-06-06T11:20:00Z"/>
                <w:rFonts w:ascii="宋体" w:hAnsi="宋体" w:cs="宋体" w:hint="eastAsia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74A0F448" w14:textId="557CC459" w:rsidR="00CB1AF4" w:rsidDel="005D06BD" w:rsidRDefault="008B7146">
            <w:pPr>
              <w:jc w:val="center"/>
              <w:rPr>
                <w:del w:id="17" w:author="陈积(6000090)" w:date="2025-06-06T11:20:00Z"/>
                <w:rFonts w:ascii="宋体" w:hAnsi="宋体" w:cs="宋体" w:hint="eastAsia"/>
                <w:b/>
                <w:bCs/>
              </w:rPr>
            </w:pPr>
            <w:del w:id="18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布置</w:delText>
              </w:r>
            </w:del>
          </w:p>
          <w:p w14:paraId="70817243" w14:textId="4FF33704" w:rsidR="00CB1AF4" w:rsidDel="005D06BD" w:rsidRDefault="008B7146">
            <w:pPr>
              <w:jc w:val="center"/>
              <w:rPr>
                <w:del w:id="19" w:author="陈积(6000090)" w:date="2025-06-06T11:20:00Z"/>
                <w:rFonts w:ascii="宋体" w:hAnsi="宋体" w:cs="宋体" w:hint="eastAsia"/>
              </w:rPr>
            </w:pPr>
            <w:del w:id="20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考场</w:delText>
              </w:r>
            </w:del>
          </w:p>
        </w:tc>
        <w:tc>
          <w:tcPr>
            <w:tcW w:w="8514" w:type="dxa"/>
            <w:vAlign w:val="center"/>
          </w:tcPr>
          <w:p w14:paraId="7A9F9894" w14:textId="1A9A814E" w:rsidR="00CB1AF4" w:rsidDel="005D06BD" w:rsidRDefault="008B7146">
            <w:pPr>
              <w:ind w:firstLineChars="200" w:firstLine="420"/>
              <w:rPr>
                <w:del w:id="21" w:author="陈积(6000090)" w:date="2025-06-06T11:20:00Z"/>
                <w:rFonts w:ascii="宋体" w:hAnsi="宋体" w:cs="宋体" w:hint="eastAsia"/>
                <w:szCs w:val="21"/>
              </w:rPr>
            </w:pPr>
            <w:del w:id="22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打开考场前门，关闭后门；贴门贴，清理考场；考生名册（白色带照片）不张贴，只用于核查考生人相是否一致。将座位条（蓝色带照片）裁剪整齐，按顺序贴于座位的左上角。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在黑板上写上：本堂考试科目、考试起止时间、听力开始时间。用磁条把《重要提示》压在黑板上（方便取下重复使用）。</w:delText>
              </w:r>
            </w:del>
          </w:p>
        </w:tc>
      </w:tr>
      <w:tr w:rsidR="00CB1AF4" w:rsidDel="005D06BD" w14:paraId="16E6281C" w14:textId="178DA155">
        <w:trPr>
          <w:del w:id="23" w:author="陈积(6000090)" w:date="2025-06-06T11:20:00Z"/>
        </w:trPr>
        <w:tc>
          <w:tcPr>
            <w:tcW w:w="1511" w:type="dxa"/>
            <w:vAlign w:val="center"/>
          </w:tcPr>
          <w:p w14:paraId="40544A65" w14:textId="12C461E2" w:rsidR="00CB1AF4" w:rsidDel="005D06BD" w:rsidRDefault="008B7146">
            <w:pPr>
              <w:jc w:val="center"/>
              <w:rPr>
                <w:del w:id="24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25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08:35</w:delText>
              </w:r>
            </w:del>
          </w:p>
          <w:p w14:paraId="0F307F11" w14:textId="2E627C38" w:rsidR="00CB1AF4" w:rsidDel="005D06BD" w:rsidRDefault="008B7146">
            <w:pPr>
              <w:jc w:val="center"/>
              <w:rPr>
                <w:del w:id="26" w:author="陈积(6000090)" w:date="2025-06-06T11:20:00Z"/>
                <w:rFonts w:ascii="宋体" w:hAnsi="宋体" w:cs="宋体" w:hint="eastAsia"/>
                <w:szCs w:val="21"/>
              </w:rPr>
            </w:pPr>
            <w:del w:id="27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(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吹哨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)</w:delText>
              </w:r>
            </w:del>
          </w:p>
        </w:tc>
        <w:tc>
          <w:tcPr>
            <w:tcW w:w="1095" w:type="dxa"/>
            <w:vAlign w:val="center"/>
          </w:tcPr>
          <w:p w14:paraId="2BA8FB69" w14:textId="3B85F9C7" w:rsidR="00CB1AF4" w:rsidDel="005D06BD" w:rsidRDefault="008B7146">
            <w:pPr>
              <w:jc w:val="center"/>
              <w:rPr>
                <w:del w:id="28" w:author="陈积(6000090)" w:date="2025-06-06T11:20:00Z"/>
                <w:rFonts w:ascii="宋体" w:hAnsi="宋体" w:cs="宋体" w:hint="eastAsia"/>
                <w:b/>
              </w:rPr>
            </w:pPr>
            <w:del w:id="29" w:author="陈积(6000090)" w:date="2025-06-06T11:20:00Z">
              <w:r w:rsidDel="005D06BD">
                <w:rPr>
                  <w:rFonts w:ascii="宋体" w:hAnsi="宋体" w:cs="宋体" w:hint="eastAsia"/>
                  <w:b/>
                </w:rPr>
                <w:delText>组织</w:delText>
              </w:r>
            </w:del>
          </w:p>
          <w:p w14:paraId="2497B65D" w14:textId="37E6EC24" w:rsidR="00CB1AF4" w:rsidDel="005D06BD" w:rsidRDefault="008B7146">
            <w:pPr>
              <w:jc w:val="center"/>
              <w:rPr>
                <w:del w:id="30" w:author="陈积(6000090)" w:date="2025-06-06T11:20:00Z"/>
                <w:rFonts w:ascii="宋体" w:hAnsi="宋体" w:cs="宋体" w:hint="eastAsia"/>
                <w:b/>
              </w:rPr>
            </w:pPr>
            <w:del w:id="31" w:author="陈积(6000090)" w:date="2025-06-06T11:20:00Z">
              <w:r w:rsidDel="005D06BD">
                <w:rPr>
                  <w:rFonts w:ascii="宋体" w:hAnsi="宋体" w:cs="宋体" w:hint="eastAsia"/>
                  <w:b/>
                </w:rPr>
                <w:delText>考生</w:delText>
              </w:r>
            </w:del>
          </w:p>
          <w:p w14:paraId="6F5A6AA5" w14:textId="19848713" w:rsidR="00CB1AF4" w:rsidDel="005D06BD" w:rsidRDefault="008B7146">
            <w:pPr>
              <w:jc w:val="center"/>
              <w:rPr>
                <w:del w:id="32" w:author="陈积(6000090)" w:date="2025-06-06T11:20:00Z"/>
                <w:rFonts w:ascii="宋体" w:hAnsi="宋体" w:cs="宋体" w:hint="eastAsia"/>
              </w:rPr>
            </w:pPr>
            <w:del w:id="33" w:author="陈积(6000090)" w:date="2025-06-06T11:20:00Z">
              <w:r w:rsidDel="005D06BD">
                <w:rPr>
                  <w:rFonts w:ascii="宋体" w:hAnsi="宋体" w:cs="宋体" w:hint="eastAsia"/>
                  <w:b/>
                </w:rPr>
                <w:delText>入场</w:delText>
              </w:r>
            </w:del>
          </w:p>
        </w:tc>
        <w:tc>
          <w:tcPr>
            <w:tcW w:w="8514" w:type="dxa"/>
            <w:vAlign w:val="center"/>
          </w:tcPr>
          <w:p w14:paraId="45DD33AC" w14:textId="2B9D1936" w:rsidR="00CB1AF4" w:rsidDel="005D06BD" w:rsidRDefault="008B7146">
            <w:pPr>
              <w:ind w:firstLineChars="200" w:firstLine="422"/>
              <w:rPr>
                <w:del w:id="34" w:author="陈积(6000090)" w:date="2025-06-06T11:20:00Z"/>
                <w:rFonts w:ascii="宋体" w:hAnsi="宋体" w:cs="宋体" w:hint="eastAsia"/>
                <w:szCs w:val="21"/>
              </w:rPr>
            </w:pPr>
            <w:del w:id="35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监考员乙在考场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门口（视频监控下）核验证件，用金属探测仪逐一检查并禁止考生携带违禁物品入场，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要求学生将个人书包、手机（关机）、手表、电子手环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、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智能眼镜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等物品放于教室门外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。考生参加考试必须带齐双证（准考证、身份证），无身份证者，须持学院出具的“临时考试专用证”及学生证或一卡通。要求各证件上的相片、姓名等信息必须清晰。证件不齐者，一律拒绝入场。</w:delText>
              </w:r>
            </w:del>
          </w:p>
          <w:p w14:paraId="3ADAAC44" w14:textId="3EB09695" w:rsidR="00CB1AF4" w:rsidDel="005D06BD" w:rsidRDefault="008B7146">
            <w:pPr>
              <w:ind w:firstLineChars="200" w:firstLine="422"/>
              <w:rPr>
                <w:del w:id="36" w:author="陈积(6000090)" w:date="2025-06-06T11:20:00Z"/>
                <w:rFonts w:ascii="宋体" w:hAnsi="宋体" w:cs="宋体" w:hint="eastAsia"/>
                <w:szCs w:val="21"/>
              </w:rPr>
            </w:pPr>
            <w:del w:id="37" w:author="陈积(6000090)" w:date="2025-06-06T11:20:00Z">
              <w:r w:rsidDel="005D06BD">
                <w:rPr>
                  <w:rFonts w:ascii="宋体" w:hAnsi="宋体" w:cs="宋体" w:hint="eastAsia"/>
                  <w:b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看护试卷、指导考生在《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诚信考试承诺书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》上签字、对号入座。</w:delText>
              </w:r>
            </w:del>
          </w:p>
        </w:tc>
      </w:tr>
      <w:tr w:rsidR="00CB1AF4" w:rsidDel="005D06BD" w14:paraId="7AEE360C" w14:textId="0E1F090C">
        <w:trPr>
          <w:trHeight w:val="2942"/>
          <w:del w:id="38" w:author="陈积(6000090)" w:date="2025-06-06T11:20:00Z"/>
        </w:trPr>
        <w:tc>
          <w:tcPr>
            <w:tcW w:w="1511" w:type="dxa"/>
            <w:vAlign w:val="center"/>
          </w:tcPr>
          <w:p w14:paraId="08303709" w14:textId="66FFEE1E" w:rsidR="00CB1AF4" w:rsidDel="005D06BD" w:rsidRDefault="008B7146">
            <w:pPr>
              <w:jc w:val="center"/>
              <w:rPr>
                <w:del w:id="39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40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 xml:space="preserve"> 09:00</w:delText>
              </w:r>
            </w:del>
          </w:p>
          <w:p w14:paraId="27F046B3" w14:textId="46B7BD88" w:rsidR="00CB1AF4" w:rsidDel="005D06BD" w:rsidRDefault="008B7146">
            <w:pPr>
              <w:jc w:val="center"/>
              <w:rPr>
                <w:del w:id="41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42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(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吹哨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)</w:delText>
              </w:r>
            </w:del>
          </w:p>
        </w:tc>
        <w:tc>
          <w:tcPr>
            <w:tcW w:w="1095" w:type="dxa"/>
            <w:vAlign w:val="center"/>
          </w:tcPr>
          <w:p w14:paraId="3938BD3C" w14:textId="14EDB41B" w:rsidR="00CB1AF4" w:rsidDel="005D06BD" w:rsidRDefault="008B7146">
            <w:pPr>
              <w:jc w:val="center"/>
              <w:rPr>
                <w:del w:id="43" w:author="陈积(6000090)" w:date="2025-06-06T11:20:00Z"/>
                <w:rFonts w:ascii="宋体" w:hAnsi="宋体" w:cs="宋体" w:hint="eastAsia"/>
                <w:b/>
                <w:bCs/>
              </w:rPr>
            </w:pPr>
            <w:del w:id="44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宣布考场纪律</w:delText>
              </w:r>
            </w:del>
          </w:p>
          <w:p w14:paraId="27CB9A21" w14:textId="7E232142" w:rsidR="00CB1AF4" w:rsidDel="005D06BD" w:rsidRDefault="00CB1AF4">
            <w:pPr>
              <w:jc w:val="center"/>
              <w:rPr>
                <w:del w:id="45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41A9C321" w14:textId="6F81FB37" w:rsidR="00CB1AF4" w:rsidDel="005D06BD" w:rsidRDefault="008B7146">
            <w:pPr>
              <w:jc w:val="center"/>
              <w:rPr>
                <w:del w:id="46" w:author="陈积(6000090)" w:date="2025-06-06T11:20:00Z"/>
                <w:rFonts w:ascii="宋体" w:hAnsi="宋体" w:cs="宋体" w:hint="eastAsia"/>
                <w:b/>
                <w:bCs/>
              </w:rPr>
            </w:pPr>
            <w:del w:id="47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检查</w:delText>
              </w:r>
            </w:del>
          </w:p>
          <w:p w14:paraId="1E3D5567" w14:textId="5F262F5F" w:rsidR="00CB1AF4" w:rsidDel="005D06BD" w:rsidRDefault="008B7146">
            <w:pPr>
              <w:jc w:val="center"/>
              <w:rPr>
                <w:del w:id="48" w:author="陈积(6000090)" w:date="2025-06-06T11:20:00Z"/>
                <w:rFonts w:ascii="宋体" w:hAnsi="宋体" w:cs="宋体" w:hint="eastAsia"/>
                <w:b/>
                <w:bCs/>
              </w:rPr>
            </w:pPr>
            <w:del w:id="49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试卷袋</w:delText>
              </w:r>
            </w:del>
          </w:p>
          <w:p w14:paraId="6C33BB3F" w14:textId="56F43D0E" w:rsidR="00CB1AF4" w:rsidDel="005D06BD" w:rsidRDefault="00CB1AF4">
            <w:pPr>
              <w:jc w:val="center"/>
              <w:rPr>
                <w:del w:id="50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4DD89E9E" w14:textId="448D3FC8" w:rsidR="00CB1AF4" w:rsidDel="005D06BD" w:rsidRDefault="008B7146">
            <w:pPr>
              <w:jc w:val="center"/>
              <w:rPr>
                <w:del w:id="51" w:author="陈积(6000090)" w:date="2025-06-06T11:20:00Z"/>
                <w:rFonts w:ascii="宋体" w:hAnsi="宋体" w:cs="宋体" w:hint="eastAsia"/>
                <w:b/>
                <w:bCs/>
              </w:rPr>
            </w:pPr>
            <w:del w:id="52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启封</w:delText>
              </w:r>
            </w:del>
          </w:p>
          <w:p w14:paraId="41CE29E6" w14:textId="79D4BFAF" w:rsidR="00CB1AF4" w:rsidDel="005D06BD" w:rsidRDefault="00CB1AF4">
            <w:pPr>
              <w:jc w:val="center"/>
              <w:rPr>
                <w:del w:id="53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6799A4F5" w14:textId="01FF11DF" w:rsidR="00CB1AF4" w:rsidDel="005D06BD" w:rsidRDefault="008B7146">
            <w:pPr>
              <w:jc w:val="center"/>
              <w:rPr>
                <w:del w:id="54" w:author="陈积(6000090)" w:date="2025-06-06T11:20:00Z"/>
                <w:rFonts w:ascii="宋体" w:hAnsi="宋体" w:cs="宋体" w:hint="eastAsia"/>
                <w:b/>
                <w:bCs/>
              </w:rPr>
            </w:pPr>
            <w:del w:id="55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发</w:delText>
              </w:r>
            </w:del>
          </w:p>
          <w:p w14:paraId="0377E742" w14:textId="6564B238" w:rsidR="00CB1AF4" w:rsidDel="005D06BD" w:rsidRDefault="008B7146">
            <w:pPr>
              <w:jc w:val="center"/>
              <w:rPr>
                <w:del w:id="56" w:author="陈积(6000090)" w:date="2025-06-06T11:20:00Z"/>
                <w:rFonts w:ascii="宋体" w:hAnsi="宋体" w:cs="宋体" w:hint="eastAsia"/>
                <w:b/>
                <w:bCs/>
              </w:rPr>
            </w:pPr>
            <w:del w:id="57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答题卡</w:delText>
              </w:r>
            </w:del>
          </w:p>
          <w:p w14:paraId="5A6C0BFE" w14:textId="5B117DE4" w:rsidR="00CB1AF4" w:rsidDel="005D06BD" w:rsidRDefault="008B7146">
            <w:pPr>
              <w:jc w:val="center"/>
              <w:rPr>
                <w:del w:id="58" w:author="陈积(6000090)" w:date="2025-06-06T11:20:00Z"/>
                <w:rFonts w:ascii="宋体" w:hAnsi="宋体" w:cs="宋体" w:hint="eastAsia"/>
              </w:rPr>
            </w:pPr>
            <w:del w:id="59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试题册</w:delText>
              </w:r>
            </w:del>
          </w:p>
        </w:tc>
        <w:tc>
          <w:tcPr>
            <w:tcW w:w="8514" w:type="dxa"/>
            <w:vAlign w:val="center"/>
          </w:tcPr>
          <w:p w14:paraId="61FD72A4" w14:textId="3553AD06" w:rsidR="00CB1AF4" w:rsidDel="005D06BD" w:rsidRDefault="008B7146">
            <w:pPr>
              <w:spacing w:line="260" w:lineRule="exact"/>
              <w:rPr>
                <w:del w:id="60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61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1.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禁止迟到考生入场。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宣布考场纪律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（见背面），要求并提示考生非听力考试期间不得佩戴耳机，否则按违规处理。</w:delText>
              </w:r>
            </w:del>
          </w:p>
          <w:p w14:paraId="63FABC99" w14:textId="35F6DBF7" w:rsidR="00CB1AF4" w:rsidDel="005D06BD" w:rsidRDefault="008B7146">
            <w:pPr>
              <w:spacing w:line="320" w:lineRule="exact"/>
              <w:rPr>
                <w:del w:id="62" w:author="陈积(6000090)" w:date="2025-06-06T11:20:00Z"/>
                <w:rFonts w:ascii="宋体" w:hAnsi="宋体" w:cs="宋体" w:hint="eastAsia"/>
                <w:szCs w:val="21"/>
              </w:rPr>
            </w:pPr>
            <w:del w:id="63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2.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发试题册和答题卡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。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先向全体考生展示试卷袋密封完好。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监考员乙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当众启封并核对无误后，先发放答题卡，再发试题册。</w:delText>
              </w:r>
            </w:del>
          </w:p>
          <w:p w14:paraId="607059D4" w14:textId="1101D397" w:rsidR="00CB1AF4" w:rsidDel="005D06BD" w:rsidRDefault="008B7146">
            <w:pPr>
              <w:pStyle w:val="a3"/>
              <w:spacing w:line="260" w:lineRule="exact"/>
              <w:ind w:left="1" w:firstLine="0"/>
              <w:rPr>
                <w:del w:id="64" w:author="陈积(6000090)" w:date="2025-06-06T11:20:00Z"/>
                <w:rFonts w:ascii="宋体" w:hAnsi="宋体" w:cs="宋体" w:hint="eastAsia"/>
                <w:sz w:val="18"/>
                <w:szCs w:val="18"/>
              </w:rPr>
            </w:pPr>
            <w:del w:id="65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3.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指导考生填涂答题卡。强调只能用黑色字迹签字笔在答题卡上填写姓名、准考证号，用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2B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铅笔涂黑相应的信息点。监控考场，维持考场秩序，制止考生提前答题。</w:delText>
              </w:r>
            </w:del>
          </w:p>
        </w:tc>
      </w:tr>
      <w:tr w:rsidR="00CB1AF4" w:rsidDel="005D06BD" w14:paraId="3616141E" w14:textId="5A710B5F">
        <w:trPr>
          <w:trHeight w:val="2128"/>
          <w:del w:id="66" w:author="陈积(6000090)" w:date="2025-06-06T11:20:00Z"/>
        </w:trPr>
        <w:tc>
          <w:tcPr>
            <w:tcW w:w="1511" w:type="dxa"/>
            <w:vAlign w:val="center"/>
          </w:tcPr>
          <w:p w14:paraId="358A61B1" w14:textId="4D76559A" w:rsidR="00CB1AF4" w:rsidDel="005D06BD" w:rsidRDefault="008B7146">
            <w:pPr>
              <w:jc w:val="center"/>
              <w:rPr>
                <w:del w:id="67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68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 xml:space="preserve"> 09:10</w:delText>
              </w:r>
            </w:del>
          </w:p>
          <w:p w14:paraId="12353D36" w14:textId="040CFFD1" w:rsidR="00CB1AF4" w:rsidDel="005D06BD" w:rsidRDefault="008B7146">
            <w:pPr>
              <w:jc w:val="center"/>
              <w:rPr>
                <w:del w:id="69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70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(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吹哨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)</w:delText>
              </w:r>
            </w:del>
          </w:p>
        </w:tc>
        <w:tc>
          <w:tcPr>
            <w:tcW w:w="1095" w:type="dxa"/>
            <w:vAlign w:val="center"/>
          </w:tcPr>
          <w:p w14:paraId="159383BB" w14:textId="098BD1E3" w:rsidR="00CB1AF4" w:rsidDel="005D06BD" w:rsidRDefault="008B7146">
            <w:pPr>
              <w:jc w:val="center"/>
              <w:rPr>
                <w:del w:id="71" w:author="陈积(6000090)" w:date="2025-06-06T11:20:00Z"/>
                <w:rFonts w:ascii="宋体" w:hAnsi="宋体" w:cs="宋体" w:hint="eastAsia"/>
                <w:b/>
                <w:bCs/>
              </w:rPr>
            </w:pPr>
            <w:del w:id="72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考试</w:delText>
              </w:r>
            </w:del>
          </w:p>
          <w:p w14:paraId="2627FD82" w14:textId="1316C6D2" w:rsidR="00CB1AF4" w:rsidDel="005D06BD" w:rsidRDefault="008B7146">
            <w:pPr>
              <w:jc w:val="center"/>
              <w:rPr>
                <w:del w:id="73" w:author="陈积(6000090)" w:date="2025-06-06T11:20:00Z"/>
                <w:rFonts w:ascii="宋体" w:hAnsi="宋体" w:cs="宋体" w:hint="eastAsia"/>
              </w:rPr>
            </w:pPr>
            <w:del w:id="74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开始</w:delText>
              </w:r>
            </w:del>
          </w:p>
        </w:tc>
        <w:tc>
          <w:tcPr>
            <w:tcW w:w="8514" w:type="dxa"/>
            <w:vAlign w:val="center"/>
          </w:tcPr>
          <w:p w14:paraId="097492BF" w14:textId="1066DB0E" w:rsidR="00CB1AF4" w:rsidDel="005D06BD" w:rsidRDefault="008B7146">
            <w:pPr>
              <w:rPr>
                <w:del w:id="75" w:author="陈积(6000090)" w:date="2025-06-06T11:20:00Z"/>
                <w:rFonts w:ascii="宋体" w:hAnsi="宋体" w:cs="宋体" w:hint="eastAsia"/>
                <w:szCs w:val="21"/>
              </w:rPr>
            </w:pPr>
            <w:del w:id="76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1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．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考试正式开始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。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监考员乙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命令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考生打开试题册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，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戴上耳机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开始听力考试。</w:delText>
              </w:r>
            </w:del>
          </w:p>
          <w:p w14:paraId="24893233" w14:textId="44FB75A8" w:rsidR="00CB1AF4" w:rsidDel="005D06BD" w:rsidRDefault="008B7146">
            <w:pPr>
              <w:rPr>
                <w:del w:id="77" w:author="陈积(6000090)" w:date="2025-06-06T11:20:00Z"/>
                <w:rFonts w:ascii="宋体" w:hAnsi="宋体" w:cs="宋体" w:hint="eastAsia"/>
                <w:szCs w:val="21"/>
              </w:rPr>
            </w:pPr>
            <w:del w:id="78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2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．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监控整个考场。</w:delText>
              </w:r>
            </w:del>
          </w:p>
          <w:p w14:paraId="72058F64" w14:textId="38D18F3E" w:rsidR="00CB1AF4" w:rsidDel="005D06BD" w:rsidRDefault="008B7146">
            <w:pPr>
              <w:rPr>
                <w:del w:id="79" w:author="陈积(6000090)" w:date="2025-06-06T11:20:00Z"/>
                <w:rFonts w:ascii="宋体" w:hAnsi="宋体" w:cs="宋体" w:hint="eastAsia"/>
                <w:sz w:val="18"/>
                <w:szCs w:val="18"/>
              </w:rPr>
            </w:pPr>
            <w:del w:id="80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注：听力部分考试时，监考员原则上不要走动。若无试题、试题册的原因，监考员有权制止其他任何人在听力部分考试进行时进入考场。</w:delText>
              </w:r>
            </w:del>
          </w:p>
        </w:tc>
      </w:tr>
      <w:tr w:rsidR="00CB1AF4" w:rsidDel="005D06BD" w14:paraId="3A7A4B39" w14:textId="4F51C7A8">
        <w:trPr>
          <w:trHeight w:val="539"/>
          <w:del w:id="81" w:author="陈积(6000090)" w:date="2025-06-06T11:20:00Z"/>
        </w:trPr>
        <w:tc>
          <w:tcPr>
            <w:tcW w:w="1511" w:type="dxa"/>
            <w:vAlign w:val="center"/>
          </w:tcPr>
          <w:p w14:paraId="6489223B" w14:textId="2A405F64" w:rsidR="00CB1AF4" w:rsidDel="005D06BD" w:rsidRDefault="008B7146">
            <w:pPr>
              <w:spacing w:line="240" w:lineRule="exact"/>
              <w:jc w:val="center"/>
              <w:rPr>
                <w:del w:id="82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83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09:35</w:delText>
              </w:r>
            </w:del>
          </w:p>
          <w:p w14:paraId="28479525" w14:textId="029837FA" w:rsidR="00CB1AF4" w:rsidDel="005D06BD" w:rsidRDefault="00CB1AF4">
            <w:pPr>
              <w:spacing w:line="240" w:lineRule="exact"/>
              <w:rPr>
                <w:del w:id="84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600F6E9C" w14:textId="63831113" w:rsidR="00CB1AF4" w:rsidDel="005D06BD" w:rsidRDefault="008B7146">
            <w:pPr>
              <w:jc w:val="center"/>
              <w:rPr>
                <w:del w:id="85" w:author="陈积(6000090)" w:date="2025-06-06T11:20:00Z"/>
                <w:rFonts w:ascii="宋体" w:hAnsi="宋体" w:cs="宋体" w:hint="eastAsia"/>
                <w:b/>
                <w:bCs/>
              </w:rPr>
            </w:pPr>
            <w:del w:id="86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考生信息</w:delText>
              </w:r>
            </w:del>
          </w:p>
          <w:p w14:paraId="6259F869" w14:textId="58932FA2" w:rsidR="00CB1AF4" w:rsidDel="005D06BD" w:rsidRDefault="008B7146">
            <w:pPr>
              <w:jc w:val="center"/>
              <w:rPr>
                <w:del w:id="87" w:author="陈积(6000090)" w:date="2025-06-06T11:20:00Z"/>
                <w:rFonts w:ascii="宋体" w:hAnsi="宋体" w:cs="宋体" w:hint="eastAsia"/>
              </w:rPr>
            </w:pPr>
            <w:del w:id="88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</w:rPr>
                <w:delText>填涂缺考</w:delText>
              </w:r>
            </w:del>
          </w:p>
        </w:tc>
        <w:tc>
          <w:tcPr>
            <w:tcW w:w="8514" w:type="dxa"/>
            <w:vAlign w:val="center"/>
          </w:tcPr>
          <w:p w14:paraId="381E7469" w14:textId="4E7413B1" w:rsidR="00CB1AF4" w:rsidDel="005D06BD" w:rsidRDefault="008B7146">
            <w:pPr>
              <w:spacing w:line="320" w:lineRule="exact"/>
              <w:rPr>
                <w:del w:id="89" w:author="陈积(6000090)" w:date="2025-06-06T11:20:00Z"/>
                <w:rFonts w:ascii="宋体" w:hAnsi="宋体" w:cs="宋体" w:hint="eastAsia"/>
                <w:szCs w:val="21"/>
              </w:rPr>
            </w:pPr>
            <w:del w:id="90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1.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听力部分考试结束。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逐一核验证件，检查考生填涂是否规范。若出现问题，立即查明并处理。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监考员乙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监控整个考场。</w:delText>
              </w:r>
            </w:del>
          </w:p>
          <w:p w14:paraId="64CA6D66" w14:textId="2B9FB1A9" w:rsidR="00CB1AF4" w:rsidDel="005D06BD" w:rsidRDefault="008B7146">
            <w:pPr>
              <w:spacing w:line="320" w:lineRule="exact"/>
              <w:rPr>
                <w:del w:id="91" w:author="陈积(6000090)" w:date="2025-06-06T11:20:00Z"/>
                <w:rFonts w:ascii="宋体" w:hAnsi="宋体" w:cs="宋体" w:hint="eastAsia"/>
                <w:szCs w:val="21"/>
                <w:highlight w:val="yellow"/>
              </w:rPr>
            </w:pPr>
            <w:del w:id="92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2.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在《</w:delText>
              </w:r>
              <w:r w:rsidDel="005D06BD">
                <w:rPr>
                  <w:rFonts w:ascii="宋体" w:hAnsi="宋体" w:cs="宋体" w:hint="eastAsia"/>
                  <w:bCs/>
                  <w:szCs w:val="21"/>
                </w:rPr>
                <w:delText>诚信考试承诺书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》下方的《缺考记录表》登记缺考考生有关信息。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在</w:delText>
              </w:r>
              <w:r w:rsidDel="005D06BD">
                <w:rPr>
                  <w:rFonts w:ascii="宋体" w:hAnsi="宋体" w:cs="宋体" w:hint="eastAsia"/>
                  <w:b/>
                  <w:snapToGrid w:val="0"/>
                  <w:szCs w:val="21"/>
                </w:rPr>
                <w:delText>答题卡及试题册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背面上填写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(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涂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)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缺考考生</w:delText>
              </w:r>
              <w:r w:rsidDel="005D06BD">
                <w:rPr>
                  <w:rFonts w:ascii="宋体" w:hAnsi="宋体" w:cs="宋体" w:hint="eastAsia"/>
                  <w:b/>
                  <w:snapToGrid w:val="0"/>
                  <w:szCs w:val="21"/>
                </w:rPr>
                <w:delText>姓名</w:delText>
              </w:r>
              <w:r w:rsidDel="005D06BD">
                <w:rPr>
                  <w:rFonts w:ascii="宋体" w:hAnsi="宋体" w:cs="宋体" w:hint="eastAsia"/>
                  <w:snapToGrid w:val="0"/>
                  <w:szCs w:val="21"/>
                </w:rPr>
                <w:delText>及准考证号最</w:delText>
              </w:r>
              <w:r w:rsidDel="005D06BD">
                <w:rPr>
                  <w:rFonts w:ascii="宋体" w:hAnsi="宋体" w:cs="宋体" w:hint="eastAsia"/>
                  <w:b/>
                  <w:snapToGrid w:val="0"/>
                  <w:szCs w:val="21"/>
                </w:rPr>
                <w:delText>后两位</w:delText>
              </w:r>
              <w:r w:rsidDel="005D06BD">
                <w:rPr>
                  <w:rFonts w:ascii="宋体" w:hAnsi="宋体" w:cs="宋体" w:hint="eastAsia"/>
                  <w:b/>
                  <w:snapToGrid w:val="0"/>
                  <w:szCs w:val="21"/>
                </w:rPr>
                <w:delText>。</w:delText>
              </w:r>
            </w:del>
          </w:p>
          <w:p w14:paraId="316DBBFE" w14:textId="2602AA73" w:rsidR="00CB1AF4" w:rsidDel="005D06BD" w:rsidRDefault="008B7146">
            <w:pPr>
              <w:spacing w:line="280" w:lineRule="exact"/>
              <w:rPr>
                <w:del w:id="93" w:author="陈积(6000090)" w:date="2025-06-06T11:20:00Z"/>
                <w:rFonts w:ascii="宋体" w:hAnsi="宋体" w:cs="宋体" w:hint="eastAsia"/>
                <w:szCs w:val="21"/>
              </w:rPr>
            </w:pPr>
            <w:del w:id="94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3.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监考员一前一后认真监考。</w:delText>
              </w:r>
            </w:del>
          </w:p>
        </w:tc>
      </w:tr>
      <w:tr w:rsidR="00CB1AF4" w:rsidDel="005D06BD" w14:paraId="2BF9E090" w14:textId="5D3D1039">
        <w:trPr>
          <w:del w:id="95" w:author="陈积(6000090)" w:date="2025-06-06T11:20:00Z"/>
        </w:trPr>
        <w:tc>
          <w:tcPr>
            <w:tcW w:w="1511" w:type="dxa"/>
            <w:vAlign w:val="center"/>
          </w:tcPr>
          <w:p w14:paraId="0FFDB38C" w14:textId="3D926338" w:rsidR="00CB1AF4" w:rsidDel="005D06BD" w:rsidRDefault="008B7146">
            <w:pPr>
              <w:spacing w:line="240" w:lineRule="exact"/>
              <w:ind w:firstLineChars="200" w:firstLine="422"/>
              <w:rPr>
                <w:del w:id="96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97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11:00</w:delText>
              </w:r>
            </w:del>
          </w:p>
          <w:p w14:paraId="7B30EFF4" w14:textId="33F5267F" w:rsidR="00CB1AF4" w:rsidDel="005D06BD" w:rsidRDefault="00CB1AF4">
            <w:pPr>
              <w:spacing w:line="240" w:lineRule="exact"/>
              <w:jc w:val="center"/>
              <w:rPr>
                <w:del w:id="98" w:author="陈积(6000090)" w:date="2025-06-06T11:20:00Z"/>
                <w:rFonts w:ascii="宋体" w:hAnsi="宋体" w:cs="宋体" w:hint="eastAsia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4B9F6699" w14:textId="5ED2B718" w:rsidR="00CB1AF4" w:rsidDel="005D06BD" w:rsidRDefault="00CB1AF4">
            <w:pPr>
              <w:jc w:val="center"/>
              <w:rPr>
                <w:del w:id="99" w:author="陈积(6000090)" w:date="2025-06-06T11:20:00Z"/>
                <w:rFonts w:ascii="宋体" w:hAnsi="宋体" w:cs="宋体" w:hint="eastAsia"/>
              </w:rPr>
            </w:pPr>
          </w:p>
        </w:tc>
        <w:tc>
          <w:tcPr>
            <w:tcW w:w="8514" w:type="dxa"/>
            <w:vAlign w:val="center"/>
          </w:tcPr>
          <w:p w14:paraId="5FD4E65E" w14:textId="53862B6E" w:rsidR="00CB1AF4" w:rsidDel="005D06BD" w:rsidRDefault="008B7146">
            <w:pPr>
              <w:spacing w:line="260" w:lineRule="exact"/>
              <w:rPr>
                <w:del w:id="100" w:author="陈积(6000090)" w:date="2025-06-06T11:20:00Z"/>
                <w:rFonts w:ascii="宋体" w:hAnsi="宋体" w:cs="宋体" w:hint="eastAsia"/>
                <w:szCs w:val="21"/>
              </w:rPr>
            </w:pPr>
            <w:del w:id="101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1.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提醒考生离考试结束还有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10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分钟。关闭考场后门。</w:delText>
              </w:r>
            </w:del>
          </w:p>
        </w:tc>
      </w:tr>
      <w:tr w:rsidR="00CB1AF4" w:rsidDel="005D06BD" w14:paraId="6D88A68D" w14:textId="7F3408AD">
        <w:trPr>
          <w:del w:id="102" w:author="陈积(6000090)" w:date="2025-06-06T11:20:00Z"/>
        </w:trPr>
        <w:tc>
          <w:tcPr>
            <w:tcW w:w="1511" w:type="dxa"/>
            <w:vAlign w:val="center"/>
          </w:tcPr>
          <w:p w14:paraId="1D76039E" w14:textId="5A0A7ED0" w:rsidR="00CB1AF4" w:rsidDel="005D06BD" w:rsidRDefault="008B7146">
            <w:pPr>
              <w:spacing w:line="240" w:lineRule="exact"/>
              <w:jc w:val="center"/>
              <w:rPr>
                <w:del w:id="103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104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 xml:space="preserve"> 11:10</w:delText>
              </w:r>
            </w:del>
          </w:p>
          <w:p w14:paraId="3DFD800F" w14:textId="4FD938CC" w:rsidR="00CB1AF4" w:rsidDel="005D06BD" w:rsidRDefault="008B7146">
            <w:pPr>
              <w:spacing w:line="240" w:lineRule="exact"/>
              <w:jc w:val="center"/>
              <w:rPr>
                <w:del w:id="105" w:author="陈积(6000090)" w:date="2025-06-06T11:20:00Z"/>
                <w:rFonts w:ascii="宋体" w:hAnsi="宋体" w:cs="宋体" w:hint="eastAsia"/>
                <w:szCs w:val="21"/>
              </w:rPr>
            </w:pPr>
            <w:del w:id="106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(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吹哨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)</w:delText>
              </w:r>
            </w:del>
          </w:p>
        </w:tc>
        <w:tc>
          <w:tcPr>
            <w:tcW w:w="1095" w:type="dxa"/>
            <w:vAlign w:val="center"/>
          </w:tcPr>
          <w:p w14:paraId="1A397EB9" w14:textId="43033B5B" w:rsidR="00CB1AF4" w:rsidDel="005D06BD" w:rsidRDefault="008B7146">
            <w:pPr>
              <w:jc w:val="center"/>
              <w:rPr>
                <w:del w:id="107" w:author="陈积(6000090)" w:date="2025-06-06T11:20:00Z"/>
                <w:rFonts w:ascii="宋体" w:hAnsi="宋体" w:cs="宋体" w:hint="eastAsia"/>
                <w:b/>
                <w:bCs/>
                <w:sz w:val="20"/>
                <w:szCs w:val="22"/>
              </w:rPr>
            </w:pPr>
            <w:del w:id="108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 w:val="20"/>
                  <w:szCs w:val="22"/>
                </w:rPr>
                <w:delText>考试</w:delText>
              </w:r>
            </w:del>
          </w:p>
          <w:p w14:paraId="21DEF163" w14:textId="67238A2A" w:rsidR="00CB1AF4" w:rsidDel="005D06BD" w:rsidRDefault="008B7146">
            <w:pPr>
              <w:jc w:val="center"/>
              <w:rPr>
                <w:del w:id="109" w:author="陈积(6000090)" w:date="2025-06-06T11:20:00Z"/>
                <w:rFonts w:ascii="宋体" w:hAnsi="宋体" w:cs="宋体" w:hint="eastAsia"/>
                <w:sz w:val="20"/>
                <w:szCs w:val="22"/>
              </w:rPr>
            </w:pPr>
            <w:del w:id="110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 w:val="20"/>
                  <w:szCs w:val="22"/>
                </w:rPr>
                <w:delText>结束</w:delText>
              </w:r>
            </w:del>
          </w:p>
        </w:tc>
        <w:tc>
          <w:tcPr>
            <w:tcW w:w="8514" w:type="dxa"/>
            <w:vAlign w:val="center"/>
          </w:tcPr>
          <w:p w14:paraId="0BDBA1C6" w14:textId="4A7DA59D" w:rsidR="00CB1AF4" w:rsidDel="005D06BD" w:rsidRDefault="008B7146">
            <w:pPr>
              <w:spacing w:line="280" w:lineRule="exact"/>
              <w:rPr>
                <w:del w:id="111" w:author="陈积(6000090)" w:date="2025-06-06T11:20:00Z"/>
                <w:rFonts w:ascii="宋体" w:hAnsi="宋体" w:cs="宋体" w:hint="eastAsia"/>
                <w:szCs w:val="21"/>
              </w:rPr>
            </w:pPr>
            <w:del w:id="112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1.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宣布考试结束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，并立即命令考生停止答题，原位等待。</w:delText>
              </w:r>
            </w:del>
          </w:p>
          <w:p w14:paraId="032312D3" w14:textId="0F04207C" w:rsidR="00CB1AF4" w:rsidDel="005D06BD" w:rsidRDefault="008B7146">
            <w:pPr>
              <w:spacing w:line="280" w:lineRule="exact"/>
              <w:rPr>
                <w:del w:id="113" w:author="陈积(6000090)" w:date="2025-06-06T11:20:00Z"/>
                <w:rFonts w:ascii="宋体" w:hAnsi="宋体" w:cs="宋体" w:hint="eastAsia"/>
                <w:szCs w:val="21"/>
              </w:rPr>
            </w:pPr>
            <w:del w:id="114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2.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监考员甲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维持考场秩序，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监考员乙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收试题册和答题卡，清点无误后，组织考生退场（</w:delText>
              </w:r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严禁考生带走试题册和答题卡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）。</w:delText>
              </w:r>
            </w:del>
          </w:p>
          <w:p w14:paraId="2D237EA1" w14:textId="316B5F4E" w:rsidR="00CB1AF4" w:rsidDel="005D06BD" w:rsidRDefault="008B7146">
            <w:pPr>
              <w:spacing w:line="280" w:lineRule="exact"/>
              <w:rPr>
                <w:del w:id="115" w:author="陈积(6000090)" w:date="2025-06-06T11:20:00Z"/>
                <w:rFonts w:ascii="宋体" w:hAnsi="宋体" w:cs="宋体" w:hint="eastAsia"/>
                <w:szCs w:val="21"/>
              </w:rPr>
            </w:pPr>
            <w:del w:id="116" w:author="陈积(6000090)" w:date="2025-06-06T11:20:00Z">
              <w:r w:rsidDel="005D06BD">
                <w:rPr>
                  <w:rFonts w:ascii="宋体" w:hAnsi="宋体" w:cs="宋体" w:hint="eastAsia"/>
                  <w:b/>
                  <w:szCs w:val="21"/>
                </w:rPr>
                <w:delText>3.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有违规考生的考场，</w:delText>
              </w:r>
              <w:r w:rsidDel="005D06BD">
                <w:rPr>
                  <w:rFonts w:ascii="宋体" w:hAnsi="宋体" w:cs="宋体" w:hint="eastAsia"/>
                  <w:bCs/>
                  <w:szCs w:val="21"/>
                </w:rPr>
                <w:delText>在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考生名册（白色带照片）背面的《考场记录单》上记录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违规情况，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并要求违规考生</w:delText>
              </w:r>
              <w:r w:rsidDel="005D06BD">
                <w:rPr>
                  <w:rFonts w:ascii="宋体" w:hAnsi="宋体" w:cs="宋体" w:hint="eastAsia"/>
                  <w:b/>
                  <w:szCs w:val="21"/>
                </w:rPr>
                <w:delText>签字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确认，同时监考员填写考生违纪登记表。</w:delText>
              </w:r>
            </w:del>
          </w:p>
        </w:tc>
      </w:tr>
      <w:tr w:rsidR="00CB1AF4" w:rsidDel="005D06BD" w14:paraId="0CBBC6C3" w14:textId="66D74217">
        <w:trPr>
          <w:del w:id="117" w:author="陈积(6000090)" w:date="2025-06-06T11:20:00Z"/>
        </w:trPr>
        <w:tc>
          <w:tcPr>
            <w:tcW w:w="1511" w:type="dxa"/>
            <w:vAlign w:val="center"/>
          </w:tcPr>
          <w:p w14:paraId="30FD3802" w14:textId="007F4CEC" w:rsidR="00CB1AF4" w:rsidDel="005D06BD" w:rsidRDefault="008B7146">
            <w:pPr>
              <w:jc w:val="center"/>
              <w:rPr>
                <w:del w:id="118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del w:id="119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Cs w:val="21"/>
                </w:rPr>
                <w:delText>考试收尾</w:delText>
              </w:r>
            </w:del>
          </w:p>
        </w:tc>
        <w:tc>
          <w:tcPr>
            <w:tcW w:w="1095" w:type="dxa"/>
            <w:vAlign w:val="center"/>
          </w:tcPr>
          <w:p w14:paraId="1DEBDB53" w14:textId="2E1A8515" w:rsidR="00CB1AF4" w:rsidDel="005D06BD" w:rsidRDefault="008B7146">
            <w:pPr>
              <w:jc w:val="center"/>
              <w:rPr>
                <w:del w:id="120" w:author="陈积(6000090)" w:date="2025-06-06T11:20:00Z"/>
                <w:rFonts w:ascii="宋体" w:hAnsi="宋体" w:cs="宋体" w:hint="eastAsia"/>
                <w:b/>
                <w:bCs/>
                <w:sz w:val="18"/>
                <w:szCs w:val="21"/>
              </w:rPr>
            </w:pPr>
            <w:del w:id="121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 w:val="18"/>
                  <w:szCs w:val="21"/>
                </w:rPr>
                <w:delText>收卷</w:delText>
              </w:r>
            </w:del>
          </w:p>
          <w:p w14:paraId="3B025F15" w14:textId="4D1BC342" w:rsidR="00CB1AF4" w:rsidDel="005D06BD" w:rsidRDefault="008B7146">
            <w:pPr>
              <w:jc w:val="center"/>
              <w:rPr>
                <w:del w:id="122" w:author="陈积(6000090)" w:date="2025-06-06T11:20:00Z"/>
                <w:rFonts w:ascii="宋体" w:hAnsi="宋体" w:cs="宋体" w:hint="eastAsia"/>
                <w:b/>
                <w:bCs/>
                <w:sz w:val="18"/>
                <w:szCs w:val="21"/>
              </w:rPr>
            </w:pPr>
            <w:del w:id="123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 w:val="18"/>
                  <w:szCs w:val="21"/>
                </w:rPr>
                <w:delText>清点</w:delText>
              </w:r>
            </w:del>
          </w:p>
          <w:p w14:paraId="373F2725" w14:textId="5B313139" w:rsidR="00CB1AF4" w:rsidDel="005D06BD" w:rsidRDefault="008B7146">
            <w:pPr>
              <w:jc w:val="center"/>
              <w:rPr>
                <w:del w:id="124" w:author="陈积(6000090)" w:date="2025-06-06T11:20:00Z"/>
                <w:rFonts w:ascii="宋体" w:hAnsi="宋体" w:cs="宋体" w:hint="eastAsia"/>
                <w:sz w:val="18"/>
                <w:szCs w:val="21"/>
              </w:rPr>
            </w:pPr>
            <w:del w:id="125" w:author="陈积(6000090)" w:date="2025-06-06T11:20:00Z">
              <w:r w:rsidDel="005D06BD">
                <w:rPr>
                  <w:rFonts w:ascii="宋体" w:hAnsi="宋体" w:cs="宋体" w:hint="eastAsia"/>
                  <w:b/>
                  <w:bCs/>
                  <w:sz w:val="18"/>
                  <w:szCs w:val="21"/>
                </w:rPr>
                <w:delText>密封</w:delText>
              </w:r>
            </w:del>
          </w:p>
        </w:tc>
        <w:tc>
          <w:tcPr>
            <w:tcW w:w="8514" w:type="dxa"/>
            <w:vAlign w:val="center"/>
          </w:tcPr>
          <w:p w14:paraId="07E30ECA" w14:textId="697D6F29" w:rsidR="00CB1AF4" w:rsidDel="005D06BD" w:rsidRDefault="008B7146">
            <w:pPr>
              <w:pStyle w:val="a3"/>
              <w:ind w:firstLine="0"/>
              <w:rPr>
                <w:del w:id="126" w:author="陈积(6000090)" w:date="2025-06-06T11:20:00Z"/>
                <w:rFonts w:ascii="宋体" w:hAnsi="宋体" w:cs="宋体" w:hint="eastAsia"/>
                <w:szCs w:val="21"/>
              </w:rPr>
            </w:pPr>
            <w:del w:id="127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1.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监考员按座位号小号在上，大号在下的顺序整理答题卡和试题册（包含缺考考生）。</w:delText>
              </w:r>
            </w:del>
          </w:p>
          <w:p w14:paraId="45D45998" w14:textId="06543B61" w:rsidR="00CB1AF4" w:rsidDel="005D06BD" w:rsidRDefault="008B7146">
            <w:pPr>
              <w:pStyle w:val="a3"/>
              <w:ind w:firstLineChars="200" w:firstLine="420"/>
              <w:rPr>
                <w:del w:id="128" w:author="陈积(6000090)" w:date="2025-06-06T11:20:00Z"/>
                <w:rFonts w:ascii="宋体" w:hAnsi="宋体" w:cs="宋体" w:hint="eastAsia"/>
                <w:szCs w:val="21"/>
              </w:rPr>
            </w:pPr>
            <w:del w:id="129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注：缺考考生答题卡填涂准考证号最后两位</w:delText>
              </w:r>
            </w:del>
          </w:p>
          <w:p w14:paraId="488B5047" w14:textId="74AD44F8" w:rsidR="00CB1AF4" w:rsidDel="005D06BD" w:rsidRDefault="008B7146">
            <w:pPr>
              <w:pStyle w:val="a3"/>
              <w:ind w:firstLine="0"/>
              <w:rPr>
                <w:del w:id="130" w:author="陈积(6000090)" w:date="2025-06-06T11:20:00Z"/>
                <w:rFonts w:ascii="宋体" w:hAnsi="宋体" w:cs="宋体" w:hint="eastAsia"/>
                <w:szCs w:val="21"/>
              </w:rPr>
            </w:pPr>
            <w:del w:id="131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2.</w:delText>
              </w:r>
              <w:r w:rsidDel="005D06BD">
                <w:rPr>
                  <w:rFonts w:ascii="宋体" w:hAnsi="宋体" w:cs="宋体" w:hint="eastAsia"/>
                  <w:szCs w:val="21"/>
                </w:rPr>
                <w:delText>将整理好的试题册和答题卡一并带到考务办公室，经考务负责人清点核查无误后密封。</w:delText>
              </w:r>
            </w:del>
          </w:p>
          <w:p w14:paraId="07EF0A63" w14:textId="31B1FC99" w:rsidR="00CB1AF4" w:rsidDel="005D06BD" w:rsidRDefault="008B7146">
            <w:pPr>
              <w:pStyle w:val="a3"/>
              <w:ind w:firstLine="0"/>
              <w:rPr>
                <w:del w:id="132" w:author="陈积(6000090)" w:date="2025-06-06T11:20:00Z"/>
                <w:rFonts w:ascii="宋体" w:hAnsi="宋体" w:cs="宋体" w:hint="eastAsia"/>
                <w:szCs w:val="21"/>
              </w:rPr>
            </w:pPr>
            <w:del w:id="133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注：①考生的答题卡装入答题卡袋内密封（包括缺考考生）。</w:delText>
              </w:r>
            </w:del>
          </w:p>
          <w:p w14:paraId="1E55827D" w14:textId="3285F50B" w:rsidR="00CB1AF4" w:rsidDel="005D06BD" w:rsidRDefault="008B7146">
            <w:pPr>
              <w:pStyle w:val="a3"/>
              <w:ind w:firstLineChars="200" w:firstLine="420"/>
              <w:rPr>
                <w:del w:id="134" w:author="陈积(6000090)" w:date="2025-06-06T11:20:00Z"/>
                <w:rFonts w:ascii="宋体" w:hAnsi="宋体" w:cs="宋体" w:hint="eastAsia"/>
                <w:szCs w:val="21"/>
              </w:rPr>
            </w:pPr>
            <w:del w:id="135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②试题册装入试卷袋内密封（包括缺考考生）。</w:delText>
              </w:r>
            </w:del>
          </w:p>
          <w:p w14:paraId="39C45E26" w14:textId="6F59E5F1" w:rsidR="00CB1AF4" w:rsidDel="005D06BD" w:rsidRDefault="008B7146">
            <w:pPr>
              <w:pStyle w:val="a3"/>
              <w:rPr>
                <w:del w:id="136" w:author="陈积(6000090)" w:date="2025-06-06T11:20:00Z"/>
                <w:rFonts w:ascii="宋体" w:hAnsi="宋体" w:cs="宋体" w:hint="eastAsia"/>
                <w:szCs w:val="21"/>
              </w:rPr>
            </w:pPr>
            <w:del w:id="137" w:author="陈积(6000090)" w:date="2025-06-06T11:20:00Z">
              <w:r w:rsidDel="005D06BD">
                <w:rPr>
                  <w:rFonts w:ascii="宋体" w:hAnsi="宋体" w:cs="宋体" w:hint="eastAsia"/>
                  <w:szCs w:val="21"/>
                </w:rPr>
                <w:delText>③请勿将答题卡袋装入试卷袋内。</w:delText>
              </w:r>
            </w:del>
          </w:p>
        </w:tc>
      </w:tr>
    </w:tbl>
    <w:p w14:paraId="53F9D42D" w14:textId="77777777" w:rsidR="005D06BD" w:rsidRDefault="005D06BD" w:rsidP="005D06BD">
      <w:pPr>
        <w:pStyle w:val="1"/>
        <w:spacing w:before="0" w:after="0" w:line="240" w:lineRule="atLeast"/>
        <w:jc w:val="center"/>
        <w:rPr>
          <w:ins w:id="138" w:author="陈积(6000090)" w:date="2025-06-06T11:21:00Z"/>
          <w:sz w:val="24"/>
          <w:szCs w:val="24"/>
        </w:rPr>
      </w:pPr>
      <w:ins w:id="139" w:author="陈积(6000090)" w:date="2025-06-06T11:21:00Z">
        <w:r>
          <w:rPr>
            <w:rFonts w:hint="eastAsia"/>
            <w:sz w:val="24"/>
            <w:szCs w:val="24"/>
          </w:rPr>
          <w:t>大学日语四级考试监考注意事项</w:t>
        </w:r>
      </w:ins>
    </w:p>
    <w:p w14:paraId="324DB271" w14:textId="77777777" w:rsidR="005D06BD" w:rsidRDefault="005D06BD" w:rsidP="005D06BD">
      <w:pPr>
        <w:jc w:val="center"/>
        <w:rPr>
          <w:ins w:id="140" w:author="陈积(6000090)" w:date="2025-06-06T11:21:00Z"/>
          <w:sz w:val="24"/>
        </w:rPr>
      </w:pPr>
    </w:p>
    <w:tbl>
      <w:tblPr>
        <w:tblW w:w="11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141" w:author="陈积(6000090)" w:date="2025-06-06T11:21:00Z">
          <w:tblPr>
            <w:tblpPr w:leftFromText="180" w:rightFromText="180" w:vertAnchor="page" w:horzAnchor="page" w:tblpX="502" w:tblpY="813"/>
            <w:tblOverlap w:val="never"/>
            <w:tblW w:w="1112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511"/>
        <w:gridCol w:w="1095"/>
        <w:gridCol w:w="8514"/>
        <w:tblGridChange w:id="142">
          <w:tblGrid>
            <w:gridCol w:w="1511"/>
            <w:gridCol w:w="1095"/>
            <w:gridCol w:w="8514"/>
          </w:tblGrid>
        </w:tblGridChange>
      </w:tblGrid>
      <w:tr w:rsidR="005D06BD" w14:paraId="555CCD1A" w14:textId="77777777" w:rsidTr="005D06BD">
        <w:trPr>
          <w:trHeight w:val="1148"/>
          <w:jc w:val="center"/>
          <w:ins w:id="143" w:author="陈积(6000090)" w:date="2025-06-06T11:20:00Z"/>
          <w:trPrChange w:id="144" w:author="陈积(6000090)" w:date="2025-06-06T11:21:00Z">
            <w:trPr>
              <w:trHeight w:val="1148"/>
            </w:trPr>
          </w:trPrChange>
        </w:trPr>
        <w:tc>
          <w:tcPr>
            <w:tcW w:w="1511" w:type="dxa"/>
            <w:vAlign w:val="center"/>
            <w:tcPrChange w:id="145" w:author="陈积(6000090)" w:date="2025-06-06T11:21:00Z">
              <w:tcPr>
                <w:tcW w:w="1511" w:type="dxa"/>
                <w:vAlign w:val="center"/>
              </w:tcPr>
            </w:tcPrChange>
          </w:tcPr>
          <w:p w14:paraId="383B9681" w14:textId="77777777" w:rsidR="005D06BD" w:rsidRDefault="005D06BD" w:rsidP="005D06BD">
            <w:pPr>
              <w:jc w:val="center"/>
              <w:rPr>
                <w:ins w:id="146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147" w:author="陈积(6000090)" w:date="2025-06-06T11:20:00Z">
              <w:r w:rsidRPr="005D06BD">
                <w:rPr>
                  <w:rFonts w:ascii="宋体" w:hAnsi="宋体" w:cs="宋体"/>
                  <w:b/>
                  <w:bCs/>
                  <w:szCs w:val="21"/>
                </w:rPr>
                <w:t>08:05</w:t>
              </w:r>
            </w:ins>
          </w:p>
        </w:tc>
        <w:tc>
          <w:tcPr>
            <w:tcW w:w="1095" w:type="dxa"/>
            <w:vAlign w:val="center"/>
            <w:tcPrChange w:id="148" w:author="陈积(6000090)" w:date="2025-06-06T11:21:00Z">
              <w:tcPr>
                <w:tcW w:w="1095" w:type="dxa"/>
                <w:vAlign w:val="center"/>
              </w:tcPr>
            </w:tcPrChange>
          </w:tcPr>
          <w:p w14:paraId="61099C24" w14:textId="77777777" w:rsidR="005D06BD" w:rsidRDefault="005D06BD" w:rsidP="005D06BD">
            <w:pPr>
              <w:jc w:val="center"/>
              <w:rPr>
                <w:ins w:id="149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48B803A5" w14:textId="77777777" w:rsidR="005D06BD" w:rsidRDefault="005D06BD" w:rsidP="005D06BD">
            <w:pPr>
              <w:jc w:val="center"/>
              <w:rPr>
                <w:ins w:id="150" w:author="陈积(6000090)" w:date="2025-06-06T11:20:00Z"/>
                <w:rFonts w:ascii="宋体" w:hAnsi="宋体" w:cs="宋体" w:hint="eastAsia"/>
                <w:b/>
                <w:bCs/>
              </w:rPr>
            </w:pPr>
            <w:ins w:id="151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签到</w:t>
              </w:r>
            </w:ins>
          </w:p>
          <w:p w14:paraId="5670A05D" w14:textId="77777777" w:rsidR="005D06BD" w:rsidRDefault="005D06BD" w:rsidP="005D06BD">
            <w:pPr>
              <w:jc w:val="center"/>
              <w:rPr>
                <w:ins w:id="152" w:author="陈积(6000090)" w:date="2025-06-06T11:20:00Z"/>
                <w:rFonts w:ascii="宋体" w:hAnsi="宋体" w:cs="宋体" w:hint="eastAsia"/>
              </w:rPr>
            </w:pPr>
            <w:proofErr w:type="gramStart"/>
            <w:ins w:id="153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领卷</w:t>
              </w:r>
              <w:proofErr w:type="gramEnd"/>
            </w:ins>
          </w:p>
        </w:tc>
        <w:tc>
          <w:tcPr>
            <w:tcW w:w="8514" w:type="dxa"/>
            <w:vAlign w:val="center"/>
            <w:tcPrChange w:id="154" w:author="陈积(6000090)" w:date="2025-06-06T11:21:00Z">
              <w:tcPr>
                <w:tcW w:w="8514" w:type="dxa"/>
                <w:vAlign w:val="center"/>
              </w:tcPr>
            </w:tcPrChange>
          </w:tcPr>
          <w:p w14:paraId="39C4FE4E" w14:textId="77777777" w:rsidR="005D06BD" w:rsidRDefault="005D06BD" w:rsidP="005D06BD">
            <w:pPr>
              <w:ind w:firstLineChars="200" w:firstLine="422"/>
              <w:rPr>
                <w:ins w:id="155" w:author="陈积(6000090)" w:date="2025-06-06T11:20:00Z"/>
                <w:rFonts w:ascii="宋体" w:hAnsi="宋体" w:cs="宋体" w:hint="eastAsia"/>
                <w:sz w:val="18"/>
                <w:szCs w:val="18"/>
              </w:rPr>
            </w:pPr>
            <w:ins w:id="156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将与考试无关的个人物品放在考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务</w:t>
              </w:r>
              <w:proofErr w:type="gramEnd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办门外指定“物品存放处”；</w:t>
              </w:r>
              <w:r>
                <w:rPr>
                  <w:rFonts w:ascii="宋体" w:hAnsi="宋体" w:cs="宋体" w:hint="eastAsia"/>
                  <w:szCs w:val="21"/>
                </w:rPr>
                <w:t>与另一监考员一起按《监考证》上的要求到指定考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务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办公室入座相应考场的指定位置，签到、领取试卷及考场资料；逐一核查考场资料是否齐全，如门贴、胶水、座位条(蓝色带照片）等。</w:t>
              </w:r>
            </w:ins>
          </w:p>
        </w:tc>
      </w:tr>
      <w:tr w:rsidR="005D06BD" w14:paraId="38162662" w14:textId="77777777" w:rsidTr="005D06BD">
        <w:trPr>
          <w:jc w:val="center"/>
          <w:ins w:id="157" w:author="陈积(6000090)" w:date="2025-06-06T11:20:00Z"/>
        </w:trPr>
        <w:tc>
          <w:tcPr>
            <w:tcW w:w="1511" w:type="dxa"/>
            <w:vAlign w:val="center"/>
            <w:tcPrChange w:id="158" w:author="陈积(6000090)" w:date="2025-06-06T11:21:00Z">
              <w:tcPr>
                <w:tcW w:w="1511" w:type="dxa"/>
                <w:vAlign w:val="center"/>
              </w:tcPr>
            </w:tcPrChange>
          </w:tcPr>
          <w:p w14:paraId="64354552" w14:textId="77777777" w:rsidR="005D06BD" w:rsidRDefault="005D06BD" w:rsidP="005D06BD">
            <w:pPr>
              <w:jc w:val="center"/>
              <w:rPr>
                <w:ins w:id="159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160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 xml:space="preserve">  08:15~08:35</w:t>
              </w:r>
            </w:ins>
          </w:p>
          <w:p w14:paraId="6AB143B0" w14:textId="77777777" w:rsidR="005D06BD" w:rsidRDefault="005D06BD" w:rsidP="005D06BD">
            <w:pPr>
              <w:jc w:val="center"/>
              <w:rPr>
                <w:ins w:id="161" w:author="陈积(6000090)" w:date="2025-06-06T11:20:00Z"/>
                <w:rFonts w:ascii="宋体" w:hAnsi="宋体" w:cs="宋体" w:hint="eastAsia"/>
                <w:szCs w:val="21"/>
              </w:rPr>
            </w:pPr>
          </w:p>
        </w:tc>
        <w:tc>
          <w:tcPr>
            <w:tcW w:w="1095" w:type="dxa"/>
            <w:vAlign w:val="center"/>
            <w:tcPrChange w:id="162" w:author="陈积(6000090)" w:date="2025-06-06T11:21:00Z">
              <w:tcPr>
                <w:tcW w:w="1095" w:type="dxa"/>
                <w:vAlign w:val="center"/>
              </w:tcPr>
            </w:tcPrChange>
          </w:tcPr>
          <w:p w14:paraId="2D7E9C2B" w14:textId="77777777" w:rsidR="005D06BD" w:rsidRDefault="005D06BD" w:rsidP="005D06BD">
            <w:pPr>
              <w:jc w:val="center"/>
              <w:rPr>
                <w:ins w:id="163" w:author="陈积(6000090)" w:date="2025-06-06T11:20:00Z"/>
                <w:rFonts w:ascii="宋体" w:hAnsi="宋体" w:cs="宋体" w:hint="eastAsia"/>
                <w:b/>
                <w:bCs/>
              </w:rPr>
            </w:pPr>
            <w:ins w:id="164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布置</w:t>
              </w:r>
            </w:ins>
          </w:p>
          <w:p w14:paraId="6D39E04E" w14:textId="77777777" w:rsidR="005D06BD" w:rsidRDefault="005D06BD" w:rsidP="005D06BD">
            <w:pPr>
              <w:jc w:val="center"/>
              <w:rPr>
                <w:ins w:id="165" w:author="陈积(6000090)" w:date="2025-06-06T11:20:00Z"/>
                <w:rFonts w:ascii="宋体" w:hAnsi="宋体" w:cs="宋体" w:hint="eastAsia"/>
              </w:rPr>
            </w:pPr>
            <w:ins w:id="166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考场</w:t>
              </w:r>
            </w:ins>
          </w:p>
        </w:tc>
        <w:tc>
          <w:tcPr>
            <w:tcW w:w="8514" w:type="dxa"/>
            <w:vAlign w:val="center"/>
            <w:tcPrChange w:id="167" w:author="陈积(6000090)" w:date="2025-06-06T11:21:00Z">
              <w:tcPr>
                <w:tcW w:w="8514" w:type="dxa"/>
                <w:vAlign w:val="center"/>
              </w:tcPr>
            </w:tcPrChange>
          </w:tcPr>
          <w:p w14:paraId="605F0380" w14:textId="77777777" w:rsidR="005D06BD" w:rsidRDefault="005D06BD" w:rsidP="005D06BD">
            <w:pPr>
              <w:ind w:firstLineChars="200" w:firstLine="420"/>
              <w:rPr>
                <w:ins w:id="168" w:author="陈积(6000090)" w:date="2025-06-06T11:20:00Z"/>
                <w:rFonts w:ascii="宋体" w:hAnsi="宋体" w:cs="宋体" w:hint="eastAsia"/>
                <w:szCs w:val="21"/>
              </w:rPr>
            </w:pPr>
            <w:ins w:id="169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打开考场前门，关闭后门；贴门贴，清理考场；考生名册（白色带照片）不张贴，只用于核查考生人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相是否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一致。将座位条（蓝色带照片）裁剪整齐，按顺序贴于座位的左上角。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在黑板上写上：本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堂考试</w:t>
              </w:r>
              <w:proofErr w:type="gramEnd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科目、考试起止时间、听力开始时间。用磁条把《重要提示》压在黑板上（方便取下重复使用）。</w:t>
              </w:r>
            </w:ins>
          </w:p>
        </w:tc>
      </w:tr>
      <w:tr w:rsidR="005D06BD" w14:paraId="3EC15A37" w14:textId="77777777" w:rsidTr="005D06BD">
        <w:trPr>
          <w:jc w:val="center"/>
          <w:ins w:id="170" w:author="陈积(6000090)" w:date="2025-06-06T11:20:00Z"/>
        </w:trPr>
        <w:tc>
          <w:tcPr>
            <w:tcW w:w="1511" w:type="dxa"/>
            <w:vAlign w:val="center"/>
            <w:tcPrChange w:id="171" w:author="陈积(6000090)" w:date="2025-06-06T11:21:00Z">
              <w:tcPr>
                <w:tcW w:w="1511" w:type="dxa"/>
                <w:vAlign w:val="center"/>
              </w:tcPr>
            </w:tcPrChange>
          </w:tcPr>
          <w:p w14:paraId="44CB521F" w14:textId="77777777" w:rsidR="005D06BD" w:rsidRDefault="005D06BD" w:rsidP="005D06BD">
            <w:pPr>
              <w:jc w:val="center"/>
              <w:rPr>
                <w:ins w:id="172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173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08:35</w:t>
              </w:r>
            </w:ins>
          </w:p>
          <w:p w14:paraId="471A44E8" w14:textId="77777777" w:rsidR="005D06BD" w:rsidRDefault="005D06BD" w:rsidP="005D06BD">
            <w:pPr>
              <w:jc w:val="center"/>
              <w:rPr>
                <w:ins w:id="174" w:author="陈积(6000090)" w:date="2025-06-06T11:20:00Z"/>
                <w:rFonts w:ascii="宋体" w:hAnsi="宋体" w:cs="宋体" w:hint="eastAsia"/>
                <w:szCs w:val="21"/>
              </w:rPr>
            </w:pPr>
            <w:ins w:id="175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(吹哨)</w:t>
              </w:r>
            </w:ins>
          </w:p>
        </w:tc>
        <w:tc>
          <w:tcPr>
            <w:tcW w:w="1095" w:type="dxa"/>
            <w:vAlign w:val="center"/>
            <w:tcPrChange w:id="176" w:author="陈积(6000090)" w:date="2025-06-06T11:21:00Z">
              <w:tcPr>
                <w:tcW w:w="1095" w:type="dxa"/>
                <w:vAlign w:val="center"/>
              </w:tcPr>
            </w:tcPrChange>
          </w:tcPr>
          <w:p w14:paraId="55D2435C" w14:textId="77777777" w:rsidR="005D06BD" w:rsidRDefault="005D06BD" w:rsidP="005D06BD">
            <w:pPr>
              <w:jc w:val="center"/>
              <w:rPr>
                <w:ins w:id="177" w:author="陈积(6000090)" w:date="2025-06-06T11:20:00Z"/>
                <w:rFonts w:ascii="宋体" w:hAnsi="宋体" w:cs="宋体" w:hint="eastAsia"/>
                <w:b/>
              </w:rPr>
            </w:pPr>
            <w:ins w:id="178" w:author="陈积(6000090)" w:date="2025-06-06T11:20:00Z">
              <w:r>
                <w:rPr>
                  <w:rFonts w:ascii="宋体" w:hAnsi="宋体" w:cs="宋体" w:hint="eastAsia"/>
                  <w:b/>
                </w:rPr>
                <w:t>组织</w:t>
              </w:r>
            </w:ins>
          </w:p>
          <w:p w14:paraId="7E6EFA68" w14:textId="77777777" w:rsidR="005D06BD" w:rsidRDefault="005D06BD" w:rsidP="005D06BD">
            <w:pPr>
              <w:jc w:val="center"/>
              <w:rPr>
                <w:ins w:id="179" w:author="陈积(6000090)" w:date="2025-06-06T11:20:00Z"/>
                <w:rFonts w:ascii="宋体" w:hAnsi="宋体" w:cs="宋体" w:hint="eastAsia"/>
                <w:b/>
              </w:rPr>
            </w:pPr>
            <w:ins w:id="180" w:author="陈积(6000090)" w:date="2025-06-06T11:20:00Z">
              <w:r>
                <w:rPr>
                  <w:rFonts w:ascii="宋体" w:hAnsi="宋体" w:cs="宋体" w:hint="eastAsia"/>
                  <w:b/>
                </w:rPr>
                <w:t>考生</w:t>
              </w:r>
            </w:ins>
          </w:p>
          <w:p w14:paraId="02896DC2" w14:textId="77777777" w:rsidR="005D06BD" w:rsidRDefault="005D06BD" w:rsidP="005D06BD">
            <w:pPr>
              <w:jc w:val="center"/>
              <w:rPr>
                <w:ins w:id="181" w:author="陈积(6000090)" w:date="2025-06-06T11:20:00Z"/>
                <w:rFonts w:ascii="宋体" w:hAnsi="宋体" w:cs="宋体" w:hint="eastAsia"/>
              </w:rPr>
            </w:pPr>
            <w:ins w:id="182" w:author="陈积(6000090)" w:date="2025-06-06T11:20:00Z">
              <w:r>
                <w:rPr>
                  <w:rFonts w:ascii="宋体" w:hAnsi="宋体" w:cs="宋体" w:hint="eastAsia"/>
                  <w:b/>
                </w:rPr>
                <w:t>入场</w:t>
              </w:r>
            </w:ins>
          </w:p>
        </w:tc>
        <w:tc>
          <w:tcPr>
            <w:tcW w:w="8514" w:type="dxa"/>
            <w:vAlign w:val="center"/>
            <w:tcPrChange w:id="183" w:author="陈积(6000090)" w:date="2025-06-06T11:21:00Z">
              <w:tcPr>
                <w:tcW w:w="8514" w:type="dxa"/>
                <w:vAlign w:val="center"/>
              </w:tcPr>
            </w:tcPrChange>
          </w:tcPr>
          <w:p w14:paraId="6D445642" w14:textId="77777777" w:rsidR="005D06BD" w:rsidRDefault="005D06BD" w:rsidP="005D06BD">
            <w:pPr>
              <w:ind w:firstLineChars="200" w:firstLine="422"/>
              <w:rPr>
                <w:ins w:id="184" w:author="陈积(6000090)" w:date="2025-06-06T11:20:00Z"/>
                <w:rFonts w:ascii="宋体" w:hAnsi="宋体" w:cs="宋体" w:hint="eastAsia"/>
                <w:szCs w:val="21"/>
              </w:rPr>
            </w:pPr>
            <w:proofErr w:type="gramStart"/>
            <w:ins w:id="185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监考员乙在</w:t>
              </w:r>
              <w:proofErr w:type="gramEnd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考场</w:t>
              </w:r>
              <w:r>
                <w:rPr>
                  <w:rFonts w:ascii="宋体" w:hAnsi="宋体" w:cs="宋体" w:hint="eastAsia"/>
                  <w:szCs w:val="21"/>
                </w:rPr>
                <w:t>门口（视频监控下）核验证件，用金属探测仪逐一检查并禁止考生携带违禁物品入场，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要求学生将个人书包、手机（关机）、手表、电子手环、智能眼镜等物品放于教室门外</w:t>
              </w:r>
              <w:r>
                <w:rPr>
                  <w:rFonts w:ascii="宋体" w:hAnsi="宋体" w:cs="宋体" w:hint="eastAsia"/>
                  <w:szCs w:val="21"/>
                </w:rPr>
                <w:t>。考生参加考试必须带齐双证（准考证、身份证），无身份证者，须持学院出具的“临时考试专用证”及学生证或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一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卡通。要求各证件上的相片、姓名等信息必须清晰。证件不齐者，一律拒绝入场。</w:t>
              </w:r>
            </w:ins>
          </w:p>
          <w:p w14:paraId="71AE1750" w14:textId="77777777" w:rsidR="005D06BD" w:rsidRDefault="005D06BD" w:rsidP="005D06BD">
            <w:pPr>
              <w:ind w:firstLineChars="200" w:firstLine="422"/>
              <w:rPr>
                <w:ins w:id="186" w:author="陈积(6000090)" w:date="2025-06-06T11:20:00Z"/>
                <w:rFonts w:ascii="宋体" w:hAnsi="宋体" w:cs="宋体" w:hint="eastAsia"/>
                <w:szCs w:val="21"/>
              </w:rPr>
            </w:pPr>
            <w:proofErr w:type="gramStart"/>
            <w:ins w:id="187" w:author="陈积(6000090)" w:date="2025-06-06T11:20:00Z">
              <w:r>
                <w:rPr>
                  <w:rFonts w:ascii="宋体" w:hAnsi="宋体" w:cs="宋体" w:hint="eastAsia"/>
                  <w:b/>
                  <w:szCs w:val="21"/>
                </w:rPr>
                <w:t>监考员甲</w:t>
              </w:r>
              <w:r>
                <w:rPr>
                  <w:rFonts w:ascii="宋体" w:hAnsi="宋体" w:cs="宋体" w:hint="eastAsia"/>
                  <w:szCs w:val="21"/>
                </w:rPr>
                <w:t>看护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试卷、指导考生在《</w:t>
              </w:r>
              <w:r>
                <w:rPr>
                  <w:rFonts w:ascii="宋体" w:hAnsi="宋体" w:cs="宋体" w:hint="eastAsia"/>
                  <w:b/>
                  <w:szCs w:val="21"/>
                </w:rPr>
                <w:t>诚信考试承诺书</w:t>
              </w:r>
              <w:r>
                <w:rPr>
                  <w:rFonts w:ascii="宋体" w:hAnsi="宋体" w:cs="宋体" w:hint="eastAsia"/>
                  <w:szCs w:val="21"/>
                </w:rPr>
                <w:t>》上签字、对号入座。</w:t>
              </w:r>
            </w:ins>
          </w:p>
        </w:tc>
      </w:tr>
      <w:tr w:rsidR="005D06BD" w14:paraId="09BF8BDB" w14:textId="77777777" w:rsidTr="005D06BD">
        <w:trPr>
          <w:trHeight w:val="2942"/>
          <w:jc w:val="center"/>
          <w:ins w:id="188" w:author="陈积(6000090)" w:date="2025-06-06T11:20:00Z"/>
          <w:trPrChange w:id="189" w:author="陈积(6000090)" w:date="2025-06-06T11:21:00Z">
            <w:trPr>
              <w:trHeight w:val="2942"/>
            </w:trPr>
          </w:trPrChange>
        </w:trPr>
        <w:tc>
          <w:tcPr>
            <w:tcW w:w="1511" w:type="dxa"/>
            <w:vAlign w:val="center"/>
            <w:tcPrChange w:id="190" w:author="陈积(6000090)" w:date="2025-06-06T11:21:00Z">
              <w:tcPr>
                <w:tcW w:w="1511" w:type="dxa"/>
                <w:vAlign w:val="center"/>
              </w:tcPr>
            </w:tcPrChange>
          </w:tcPr>
          <w:p w14:paraId="1AAEB717" w14:textId="77777777" w:rsidR="005D06BD" w:rsidRDefault="005D06BD" w:rsidP="005D06BD">
            <w:pPr>
              <w:jc w:val="center"/>
              <w:rPr>
                <w:ins w:id="191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192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 xml:space="preserve"> 09:00</w:t>
              </w:r>
            </w:ins>
          </w:p>
          <w:p w14:paraId="3BB2AF4B" w14:textId="77777777" w:rsidR="005D06BD" w:rsidRDefault="005D06BD" w:rsidP="005D06BD">
            <w:pPr>
              <w:jc w:val="center"/>
              <w:rPr>
                <w:ins w:id="193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194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(吹哨)</w:t>
              </w:r>
            </w:ins>
          </w:p>
        </w:tc>
        <w:tc>
          <w:tcPr>
            <w:tcW w:w="1095" w:type="dxa"/>
            <w:vAlign w:val="center"/>
            <w:tcPrChange w:id="195" w:author="陈积(6000090)" w:date="2025-06-06T11:21:00Z">
              <w:tcPr>
                <w:tcW w:w="1095" w:type="dxa"/>
                <w:vAlign w:val="center"/>
              </w:tcPr>
            </w:tcPrChange>
          </w:tcPr>
          <w:p w14:paraId="50FBA417" w14:textId="77777777" w:rsidR="005D06BD" w:rsidRDefault="005D06BD" w:rsidP="005D06BD">
            <w:pPr>
              <w:jc w:val="center"/>
              <w:rPr>
                <w:ins w:id="196" w:author="陈积(6000090)" w:date="2025-06-06T11:20:00Z"/>
                <w:rFonts w:ascii="宋体" w:hAnsi="宋体" w:cs="宋体" w:hint="eastAsia"/>
                <w:b/>
                <w:bCs/>
              </w:rPr>
            </w:pPr>
            <w:ins w:id="197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宣布考场纪律</w:t>
              </w:r>
            </w:ins>
          </w:p>
          <w:p w14:paraId="60D2EA02" w14:textId="77777777" w:rsidR="005D06BD" w:rsidRDefault="005D06BD" w:rsidP="005D06BD">
            <w:pPr>
              <w:jc w:val="center"/>
              <w:rPr>
                <w:ins w:id="198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16683EE6" w14:textId="77777777" w:rsidR="005D06BD" w:rsidRDefault="005D06BD" w:rsidP="005D06BD">
            <w:pPr>
              <w:jc w:val="center"/>
              <w:rPr>
                <w:ins w:id="199" w:author="陈积(6000090)" w:date="2025-06-06T11:20:00Z"/>
                <w:rFonts w:ascii="宋体" w:hAnsi="宋体" w:cs="宋体" w:hint="eastAsia"/>
                <w:b/>
                <w:bCs/>
              </w:rPr>
            </w:pPr>
            <w:ins w:id="200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检查</w:t>
              </w:r>
            </w:ins>
          </w:p>
          <w:p w14:paraId="3841ADCF" w14:textId="77777777" w:rsidR="005D06BD" w:rsidRDefault="005D06BD" w:rsidP="005D06BD">
            <w:pPr>
              <w:jc w:val="center"/>
              <w:rPr>
                <w:ins w:id="201" w:author="陈积(6000090)" w:date="2025-06-06T11:20:00Z"/>
                <w:rFonts w:ascii="宋体" w:hAnsi="宋体" w:cs="宋体" w:hint="eastAsia"/>
                <w:b/>
                <w:bCs/>
              </w:rPr>
            </w:pPr>
            <w:ins w:id="202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试卷袋</w:t>
              </w:r>
            </w:ins>
          </w:p>
          <w:p w14:paraId="4AB5B724" w14:textId="77777777" w:rsidR="005D06BD" w:rsidRDefault="005D06BD" w:rsidP="005D06BD">
            <w:pPr>
              <w:jc w:val="center"/>
              <w:rPr>
                <w:ins w:id="203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383FAADB" w14:textId="77777777" w:rsidR="005D06BD" w:rsidRDefault="005D06BD" w:rsidP="005D06BD">
            <w:pPr>
              <w:jc w:val="center"/>
              <w:rPr>
                <w:ins w:id="204" w:author="陈积(6000090)" w:date="2025-06-06T11:20:00Z"/>
                <w:rFonts w:ascii="宋体" w:hAnsi="宋体" w:cs="宋体" w:hint="eastAsia"/>
                <w:b/>
                <w:bCs/>
              </w:rPr>
            </w:pPr>
            <w:ins w:id="205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启封</w:t>
              </w:r>
            </w:ins>
          </w:p>
          <w:p w14:paraId="7D8A7809" w14:textId="77777777" w:rsidR="005D06BD" w:rsidRDefault="005D06BD" w:rsidP="005D06BD">
            <w:pPr>
              <w:jc w:val="center"/>
              <w:rPr>
                <w:ins w:id="206" w:author="陈积(6000090)" w:date="2025-06-06T11:20:00Z"/>
                <w:rFonts w:ascii="宋体" w:hAnsi="宋体" w:cs="宋体" w:hint="eastAsia"/>
                <w:b/>
                <w:bCs/>
              </w:rPr>
            </w:pPr>
          </w:p>
          <w:p w14:paraId="442BE15D" w14:textId="77777777" w:rsidR="005D06BD" w:rsidRDefault="005D06BD" w:rsidP="005D06BD">
            <w:pPr>
              <w:jc w:val="center"/>
              <w:rPr>
                <w:ins w:id="207" w:author="陈积(6000090)" w:date="2025-06-06T11:20:00Z"/>
                <w:rFonts w:ascii="宋体" w:hAnsi="宋体" w:cs="宋体" w:hint="eastAsia"/>
                <w:b/>
                <w:bCs/>
              </w:rPr>
            </w:pPr>
            <w:ins w:id="208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发</w:t>
              </w:r>
            </w:ins>
          </w:p>
          <w:p w14:paraId="62717C6F" w14:textId="77777777" w:rsidR="005D06BD" w:rsidRDefault="005D06BD" w:rsidP="005D06BD">
            <w:pPr>
              <w:jc w:val="center"/>
              <w:rPr>
                <w:ins w:id="209" w:author="陈积(6000090)" w:date="2025-06-06T11:20:00Z"/>
                <w:rFonts w:ascii="宋体" w:hAnsi="宋体" w:cs="宋体" w:hint="eastAsia"/>
                <w:b/>
                <w:bCs/>
              </w:rPr>
            </w:pPr>
            <w:ins w:id="210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答题卡</w:t>
              </w:r>
            </w:ins>
          </w:p>
          <w:p w14:paraId="36BF8B63" w14:textId="77777777" w:rsidR="005D06BD" w:rsidRDefault="005D06BD" w:rsidP="005D06BD">
            <w:pPr>
              <w:jc w:val="center"/>
              <w:rPr>
                <w:ins w:id="211" w:author="陈积(6000090)" w:date="2025-06-06T11:20:00Z"/>
                <w:rFonts w:ascii="宋体" w:hAnsi="宋体" w:cs="宋体" w:hint="eastAsia"/>
              </w:rPr>
            </w:pPr>
            <w:ins w:id="212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试题册</w:t>
              </w:r>
            </w:ins>
          </w:p>
        </w:tc>
        <w:tc>
          <w:tcPr>
            <w:tcW w:w="8514" w:type="dxa"/>
            <w:vAlign w:val="center"/>
            <w:tcPrChange w:id="213" w:author="陈积(6000090)" w:date="2025-06-06T11:21:00Z">
              <w:tcPr>
                <w:tcW w:w="8514" w:type="dxa"/>
                <w:vAlign w:val="center"/>
              </w:tcPr>
            </w:tcPrChange>
          </w:tcPr>
          <w:p w14:paraId="6D531F5E" w14:textId="77777777" w:rsidR="005D06BD" w:rsidRDefault="005D06BD" w:rsidP="005D06BD">
            <w:pPr>
              <w:spacing w:line="260" w:lineRule="exact"/>
              <w:rPr>
                <w:ins w:id="214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15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1.禁止迟到考生入场。</w:t>
              </w:r>
              <w:r>
                <w:rPr>
                  <w:rFonts w:ascii="宋体" w:hAnsi="宋体" w:cs="宋体" w:hint="eastAsia"/>
                  <w:b/>
                  <w:szCs w:val="21"/>
                </w:rPr>
                <w:t>宣布考场纪律</w:t>
              </w:r>
              <w:r>
                <w:rPr>
                  <w:rFonts w:ascii="宋体" w:hAnsi="宋体" w:cs="宋体" w:hint="eastAsia"/>
                  <w:szCs w:val="21"/>
                </w:rPr>
                <w:t>（见背面），要求并提示考生非听力考试期间不得佩戴耳机，否则按违规处理。</w:t>
              </w:r>
            </w:ins>
          </w:p>
          <w:p w14:paraId="28E74127" w14:textId="77777777" w:rsidR="005D06BD" w:rsidRDefault="005D06BD" w:rsidP="005D06BD">
            <w:pPr>
              <w:spacing w:line="320" w:lineRule="exact"/>
              <w:rPr>
                <w:ins w:id="216" w:author="陈积(6000090)" w:date="2025-06-06T11:20:00Z"/>
                <w:rFonts w:ascii="宋体" w:hAnsi="宋体" w:cs="宋体" w:hint="eastAsia"/>
                <w:szCs w:val="21"/>
              </w:rPr>
            </w:pPr>
            <w:ins w:id="217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2.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发试题册和答题卡</w:t>
              </w:r>
              <w:r>
                <w:rPr>
                  <w:rFonts w:ascii="宋体" w:hAnsi="宋体" w:cs="宋体" w:hint="eastAsia"/>
                  <w:szCs w:val="21"/>
                </w:rPr>
                <w:t>。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监考员甲</w:t>
              </w:r>
              <w:r>
                <w:rPr>
                  <w:rFonts w:ascii="宋体" w:hAnsi="宋体" w:cs="宋体" w:hint="eastAsia"/>
                  <w:szCs w:val="21"/>
                </w:rPr>
                <w:t>先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向全体考生展示试卷袋密封完好。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监考员乙</w:t>
              </w:r>
              <w:r>
                <w:rPr>
                  <w:rFonts w:ascii="宋体" w:hAnsi="宋体" w:cs="宋体" w:hint="eastAsia"/>
                  <w:szCs w:val="21"/>
                </w:rPr>
                <w:t>当众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启封并核对无误后，先发放答题卡，再发试题册。</w:t>
              </w:r>
            </w:ins>
          </w:p>
          <w:p w14:paraId="4ABB2D24" w14:textId="77777777" w:rsidR="005D06BD" w:rsidRDefault="005D06BD" w:rsidP="005D06BD">
            <w:pPr>
              <w:pStyle w:val="a3"/>
              <w:spacing w:line="260" w:lineRule="exact"/>
              <w:ind w:left="1" w:firstLine="0"/>
              <w:rPr>
                <w:ins w:id="218" w:author="陈积(6000090)" w:date="2025-06-06T11:20:00Z"/>
                <w:rFonts w:ascii="宋体" w:hAnsi="宋体" w:cs="宋体" w:hint="eastAsia"/>
                <w:sz w:val="18"/>
                <w:szCs w:val="18"/>
              </w:rPr>
            </w:pPr>
            <w:ins w:id="219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3.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员甲</w:t>
              </w:r>
              <w:r>
                <w:rPr>
                  <w:rFonts w:ascii="宋体" w:hAnsi="宋体" w:cs="宋体" w:hint="eastAsia"/>
                  <w:szCs w:val="21"/>
                </w:rPr>
                <w:t>指导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考生填涂答题卡。强调只能用黑色字迹签字笔在答题卡上填写姓名、准考证号，用2B铅笔涂黑相应的信息点。监控考场，维持考场秩序，制止考生提前答题。</w:t>
              </w:r>
            </w:ins>
          </w:p>
        </w:tc>
      </w:tr>
      <w:tr w:rsidR="005D06BD" w14:paraId="19475B88" w14:textId="77777777" w:rsidTr="005D06BD">
        <w:trPr>
          <w:trHeight w:val="1474"/>
          <w:jc w:val="center"/>
          <w:ins w:id="220" w:author="陈积(6000090)" w:date="2025-06-06T11:20:00Z"/>
          <w:trPrChange w:id="221" w:author="陈积(6000090)" w:date="2025-06-06T11:22:00Z">
            <w:trPr>
              <w:trHeight w:val="2128"/>
            </w:trPr>
          </w:trPrChange>
        </w:trPr>
        <w:tc>
          <w:tcPr>
            <w:tcW w:w="1511" w:type="dxa"/>
            <w:vAlign w:val="center"/>
            <w:tcPrChange w:id="222" w:author="陈积(6000090)" w:date="2025-06-06T11:22:00Z">
              <w:tcPr>
                <w:tcW w:w="1511" w:type="dxa"/>
                <w:vAlign w:val="center"/>
              </w:tcPr>
            </w:tcPrChange>
          </w:tcPr>
          <w:p w14:paraId="146518DE" w14:textId="77777777" w:rsidR="005D06BD" w:rsidRDefault="005D06BD" w:rsidP="005D06BD">
            <w:pPr>
              <w:jc w:val="center"/>
              <w:rPr>
                <w:ins w:id="223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24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 xml:space="preserve"> 09:10</w:t>
              </w:r>
            </w:ins>
          </w:p>
          <w:p w14:paraId="0577BAFE" w14:textId="77777777" w:rsidR="005D06BD" w:rsidRDefault="005D06BD" w:rsidP="005D06BD">
            <w:pPr>
              <w:jc w:val="center"/>
              <w:rPr>
                <w:ins w:id="225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26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(吹哨)</w:t>
              </w:r>
            </w:ins>
          </w:p>
        </w:tc>
        <w:tc>
          <w:tcPr>
            <w:tcW w:w="1095" w:type="dxa"/>
            <w:vAlign w:val="center"/>
            <w:tcPrChange w:id="227" w:author="陈积(6000090)" w:date="2025-06-06T11:22:00Z">
              <w:tcPr>
                <w:tcW w:w="1095" w:type="dxa"/>
                <w:vAlign w:val="center"/>
              </w:tcPr>
            </w:tcPrChange>
          </w:tcPr>
          <w:p w14:paraId="5D4D5A8B" w14:textId="77777777" w:rsidR="005D06BD" w:rsidRDefault="005D06BD" w:rsidP="005D06BD">
            <w:pPr>
              <w:jc w:val="center"/>
              <w:rPr>
                <w:ins w:id="228" w:author="陈积(6000090)" w:date="2025-06-06T11:20:00Z"/>
                <w:rFonts w:ascii="宋体" w:hAnsi="宋体" w:cs="宋体" w:hint="eastAsia"/>
                <w:b/>
                <w:bCs/>
              </w:rPr>
            </w:pPr>
            <w:ins w:id="229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考试</w:t>
              </w:r>
            </w:ins>
          </w:p>
          <w:p w14:paraId="7B977024" w14:textId="77777777" w:rsidR="005D06BD" w:rsidRDefault="005D06BD" w:rsidP="005D06BD">
            <w:pPr>
              <w:jc w:val="center"/>
              <w:rPr>
                <w:ins w:id="230" w:author="陈积(6000090)" w:date="2025-06-06T11:20:00Z"/>
                <w:rFonts w:ascii="宋体" w:hAnsi="宋体" w:cs="宋体" w:hint="eastAsia"/>
              </w:rPr>
            </w:pPr>
            <w:ins w:id="231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开始</w:t>
              </w:r>
            </w:ins>
          </w:p>
        </w:tc>
        <w:tc>
          <w:tcPr>
            <w:tcW w:w="8514" w:type="dxa"/>
            <w:vAlign w:val="center"/>
            <w:tcPrChange w:id="232" w:author="陈积(6000090)" w:date="2025-06-06T11:22:00Z">
              <w:tcPr>
                <w:tcW w:w="8514" w:type="dxa"/>
                <w:vAlign w:val="center"/>
              </w:tcPr>
            </w:tcPrChange>
          </w:tcPr>
          <w:p w14:paraId="7BB6199F" w14:textId="77777777" w:rsidR="005D06BD" w:rsidRDefault="005D06BD" w:rsidP="005D06BD">
            <w:pPr>
              <w:rPr>
                <w:ins w:id="233" w:author="陈积(6000090)" w:date="2025-06-06T11:20:00Z"/>
                <w:rFonts w:ascii="宋体" w:hAnsi="宋体" w:cs="宋体" w:hint="eastAsia"/>
                <w:szCs w:val="21"/>
              </w:rPr>
            </w:pPr>
            <w:ins w:id="234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1．</w:t>
              </w:r>
              <w:r>
                <w:rPr>
                  <w:rFonts w:ascii="宋体" w:hAnsi="宋体" w:cs="宋体" w:hint="eastAsia"/>
                  <w:b/>
                  <w:szCs w:val="21"/>
                </w:rPr>
                <w:t>考试正式开始</w:t>
              </w:r>
              <w:r>
                <w:rPr>
                  <w:rFonts w:ascii="宋体" w:hAnsi="宋体" w:cs="宋体" w:hint="eastAsia"/>
                  <w:szCs w:val="21"/>
                </w:rPr>
                <w:t>。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员乙</w:t>
              </w:r>
              <w:r>
                <w:rPr>
                  <w:rFonts w:ascii="宋体" w:hAnsi="宋体" w:cs="宋体" w:hint="eastAsia"/>
                  <w:szCs w:val="21"/>
                </w:rPr>
                <w:t>命令</w:t>
              </w:r>
              <w:proofErr w:type="gramEnd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考生打开试题册</w:t>
              </w:r>
              <w:r>
                <w:rPr>
                  <w:rFonts w:ascii="宋体" w:hAnsi="宋体" w:cs="宋体" w:hint="eastAsia"/>
                  <w:szCs w:val="21"/>
                </w:rPr>
                <w:t>，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戴上耳机</w:t>
              </w:r>
              <w:r>
                <w:rPr>
                  <w:rFonts w:ascii="宋体" w:hAnsi="宋体" w:cs="宋体" w:hint="eastAsia"/>
                  <w:szCs w:val="21"/>
                </w:rPr>
                <w:t>开始听力考试。</w:t>
              </w:r>
            </w:ins>
          </w:p>
          <w:p w14:paraId="1401F568" w14:textId="77777777" w:rsidR="005D06BD" w:rsidRDefault="005D06BD" w:rsidP="005D06BD">
            <w:pPr>
              <w:rPr>
                <w:ins w:id="235" w:author="陈积(6000090)" w:date="2025-06-06T11:20:00Z"/>
                <w:rFonts w:ascii="宋体" w:hAnsi="宋体" w:cs="宋体" w:hint="eastAsia"/>
                <w:szCs w:val="21"/>
              </w:rPr>
            </w:pPr>
            <w:ins w:id="236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2．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监考员甲</w:t>
              </w:r>
              <w:r>
                <w:rPr>
                  <w:rFonts w:ascii="宋体" w:hAnsi="宋体" w:cs="宋体" w:hint="eastAsia"/>
                  <w:szCs w:val="21"/>
                </w:rPr>
                <w:t>监控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整个考场。</w:t>
              </w:r>
            </w:ins>
          </w:p>
          <w:p w14:paraId="2A304803" w14:textId="77777777" w:rsidR="005D06BD" w:rsidRDefault="005D06BD" w:rsidP="005D06BD">
            <w:pPr>
              <w:rPr>
                <w:ins w:id="237" w:author="陈积(6000090)" w:date="2025-06-06T11:20:00Z"/>
                <w:rFonts w:ascii="宋体" w:hAnsi="宋体" w:cs="宋体" w:hint="eastAsia"/>
                <w:sz w:val="18"/>
                <w:szCs w:val="18"/>
              </w:rPr>
            </w:pPr>
            <w:ins w:id="238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注：听力部分考试时，监考员原则上不要走动。若无试题、试题册的原因，监考员有权制止其他任何人在听力部分考试进行时进入考场。</w:t>
              </w:r>
            </w:ins>
          </w:p>
        </w:tc>
      </w:tr>
      <w:tr w:rsidR="005D06BD" w14:paraId="035F702D" w14:textId="77777777" w:rsidTr="005D06BD">
        <w:tblPrEx>
          <w:tblPrExChange w:id="239" w:author="陈积(6000090)" w:date="2025-06-06T11:22:00Z">
            <w:tblPrEx>
              <w:jc w:val="center"/>
            </w:tblPrEx>
          </w:tblPrExChange>
        </w:tblPrEx>
        <w:trPr>
          <w:trHeight w:val="1814"/>
          <w:jc w:val="center"/>
          <w:ins w:id="240" w:author="陈积(6000090)" w:date="2025-06-06T11:20:00Z"/>
          <w:trPrChange w:id="241" w:author="陈积(6000090)" w:date="2025-06-06T11:22:00Z">
            <w:trPr>
              <w:trHeight w:val="1417"/>
              <w:jc w:val="center"/>
            </w:trPr>
          </w:trPrChange>
        </w:trPr>
        <w:tc>
          <w:tcPr>
            <w:tcW w:w="1511" w:type="dxa"/>
            <w:vAlign w:val="center"/>
            <w:tcPrChange w:id="242" w:author="陈积(6000090)" w:date="2025-06-06T11:22:00Z">
              <w:tcPr>
                <w:tcW w:w="1511" w:type="dxa"/>
                <w:vAlign w:val="center"/>
              </w:tcPr>
            </w:tcPrChange>
          </w:tcPr>
          <w:p w14:paraId="618F2BF9" w14:textId="77777777" w:rsidR="005D06BD" w:rsidRDefault="005D06BD" w:rsidP="005D06BD">
            <w:pPr>
              <w:spacing w:line="240" w:lineRule="exact"/>
              <w:jc w:val="center"/>
              <w:rPr>
                <w:ins w:id="243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44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09:35</w:t>
              </w:r>
            </w:ins>
          </w:p>
          <w:p w14:paraId="4C96D8CE" w14:textId="77777777" w:rsidR="005D06BD" w:rsidRDefault="005D06BD" w:rsidP="005D06BD">
            <w:pPr>
              <w:spacing w:line="240" w:lineRule="exact"/>
              <w:rPr>
                <w:ins w:id="245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095" w:type="dxa"/>
            <w:vAlign w:val="center"/>
            <w:tcPrChange w:id="246" w:author="陈积(6000090)" w:date="2025-06-06T11:22:00Z">
              <w:tcPr>
                <w:tcW w:w="1095" w:type="dxa"/>
                <w:vAlign w:val="center"/>
              </w:tcPr>
            </w:tcPrChange>
          </w:tcPr>
          <w:p w14:paraId="52083F83" w14:textId="77777777" w:rsidR="005D06BD" w:rsidRDefault="005D06BD" w:rsidP="005D06BD">
            <w:pPr>
              <w:jc w:val="center"/>
              <w:rPr>
                <w:ins w:id="247" w:author="陈积(6000090)" w:date="2025-06-06T11:20:00Z"/>
                <w:rFonts w:ascii="宋体" w:hAnsi="宋体" w:cs="宋体" w:hint="eastAsia"/>
                <w:b/>
                <w:bCs/>
              </w:rPr>
            </w:pPr>
            <w:ins w:id="248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考生信息</w:t>
              </w:r>
            </w:ins>
          </w:p>
          <w:p w14:paraId="217954EA" w14:textId="77777777" w:rsidR="005D06BD" w:rsidRDefault="005D06BD" w:rsidP="005D06BD">
            <w:pPr>
              <w:jc w:val="center"/>
              <w:rPr>
                <w:ins w:id="249" w:author="陈积(6000090)" w:date="2025-06-06T11:20:00Z"/>
                <w:rFonts w:ascii="宋体" w:hAnsi="宋体" w:cs="宋体" w:hint="eastAsia"/>
              </w:rPr>
            </w:pPr>
            <w:ins w:id="250" w:author="陈积(6000090)" w:date="2025-06-06T11:20:00Z">
              <w:r>
                <w:rPr>
                  <w:rFonts w:ascii="宋体" w:hAnsi="宋体" w:cs="宋体" w:hint="eastAsia"/>
                  <w:b/>
                  <w:bCs/>
                </w:rPr>
                <w:t>填涂缺考</w:t>
              </w:r>
            </w:ins>
          </w:p>
        </w:tc>
        <w:tc>
          <w:tcPr>
            <w:tcW w:w="8514" w:type="dxa"/>
            <w:vAlign w:val="center"/>
            <w:tcPrChange w:id="251" w:author="陈积(6000090)" w:date="2025-06-06T11:22:00Z">
              <w:tcPr>
                <w:tcW w:w="8514" w:type="dxa"/>
                <w:vAlign w:val="center"/>
              </w:tcPr>
            </w:tcPrChange>
          </w:tcPr>
          <w:p w14:paraId="46BB640F" w14:textId="77777777" w:rsidR="005D06BD" w:rsidRDefault="005D06BD" w:rsidP="005D06BD">
            <w:pPr>
              <w:spacing w:line="320" w:lineRule="exact"/>
              <w:rPr>
                <w:ins w:id="252" w:author="陈积(6000090)" w:date="2025-06-06T11:20:00Z"/>
                <w:rFonts w:ascii="宋体" w:hAnsi="宋体" w:cs="宋体" w:hint="eastAsia"/>
                <w:szCs w:val="21"/>
              </w:rPr>
            </w:pPr>
            <w:ins w:id="253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1.</w:t>
              </w:r>
              <w:r>
                <w:rPr>
                  <w:rFonts w:ascii="宋体" w:hAnsi="宋体" w:cs="宋体" w:hint="eastAsia"/>
                  <w:b/>
                  <w:szCs w:val="21"/>
                </w:rPr>
                <w:t>听力部分考试结束。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监考员甲</w:t>
              </w:r>
              <w:r>
                <w:rPr>
                  <w:rFonts w:ascii="宋体" w:hAnsi="宋体" w:cs="宋体" w:hint="eastAsia"/>
                  <w:szCs w:val="21"/>
                </w:rPr>
                <w:t>逐一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核验证件，检查考生填涂是否规范。若出现问题，立即查明并处理。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监考员乙</w:t>
              </w:r>
              <w:r>
                <w:rPr>
                  <w:rFonts w:ascii="宋体" w:hAnsi="宋体" w:cs="宋体" w:hint="eastAsia"/>
                  <w:szCs w:val="21"/>
                </w:rPr>
                <w:t>监控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整个考场。</w:t>
              </w:r>
            </w:ins>
          </w:p>
          <w:p w14:paraId="1DFA5F21" w14:textId="77777777" w:rsidR="005D06BD" w:rsidRDefault="005D06BD" w:rsidP="005D06BD">
            <w:pPr>
              <w:spacing w:line="320" w:lineRule="exact"/>
              <w:rPr>
                <w:ins w:id="254" w:author="陈积(6000090)" w:date="2025-06-06T11:20:00Z"/>
                <w:rFonts w:ascii="宋体" w:hAnsi="宋体" w:cs="宋体" w:hint="eastAsia"/>
                <w:szCs w:val="21"/>
                <w:highlight w:val="yellow"/>
              </w:rPr>
            </w:pPr>
            <w:ins w:id="255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2.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监考员甲</w:t>
              </w:r>
              <w:r>
                <w:rPr>
                  <w:rFonts w:ascii="宋体" w:hAnsi="宋体" w:cs="宋体" w:hint="eastAsia"/>
                  <w:szCs w:val="21"/>
                </w:rPr>
                <w:t>在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《</w:t>
              </w:r>
              <w:r>
                <w:rPr>
                  <w:rFonts w:ascii="宋体" w:hAnsi="宋体" w:cs="宋体" w:hint="eastAsia"/>
                  <w:bCs/>
                  <w:szCs w:val="21"/>
                </w:rPr>
                <w:t>诚信考试承诺书</w:t>
              </w:r>
              <w:r>
                <w:rPr>
                  <w:rFonts w:ascii="宋体" w:hAnsi="宋体" w:cs="宋体" w:hint="eastAsia"/>
                  <w:szCs w:val="21"/>
                </w:rPr>
                <w:t>》下方的《缺考记录表》登记缺考考生有关信息。</w:t>
              </w:r>
              <w:r>
                <w:rPr>
                  <w:rFonts w:ascii="宋体" w:hAnsi="宋体" w:cs="宋体" w:hint="eastAsia"/>
                  <w:snapToGrid w:val="0"/>
                  <w:szCs w:val="21"/>
                </w:rPr>
                <w:t>在</w:t>
              </w:r>
              <w:r>
                <w:rPr>
                  <w:rFonts w:ascii="宋体" w:hAnsi="宋体" w:cs="宋体" w:hint="eastAsia"/>
                  <w:b/>
                  <w:snapToGrid w:val="0"/>
                  <w:szCs w:val="21"/>
                </w:rPr>
                <w:t>答题卡及试题</w:t>
              </w:r>
              <w:proofErr w:type="gramStart"/>
              <w:r>
                <w:rPr>
                  <w:rFonts w:ascii="宋体" w:hAnsi="宋体" w:cs="宋体" w:hint="eastAsia"/>
                  <w:b/>
                  <w:snapToGrid w:val="0"/>
                  <w:szCs w:val="21"/>
                </w:rPr>
                <w:t>册</w:t>
              </w:r>
              <w:proofErr w:type="gramEnd"/>
              <w:r>
                <w:rPr>
                  <w:rFonts w:ascii="宋体" w:hAnsi="宋体" w:cs="宋体" w:hint="eastAsia"/>
                  <w:snapToGrid w:val="0"/>
                  <w:szCs w:val="21"/>
                </w:rPr>
                <w:t>背面上填写(涂)缺考考生</w:t>
              </w:r>
              <w:r>
                <w:rPr>
                  <w:rFonts w:ascii="宋体" w:hAnsi="宋体" w:cs="宋体" w:hint="eastAsia"/>
                  <w:b/>
                  <w:snapToGrid w:val="0"/>
                  <w:szCs w:val="21"/>
                </w:rPr>
                <w:t>姓名</w:t>
              </w:r>
              <w:r>
                <w:rPr>
                  <w:rFonts w:ascii="宋体" w:hAnsi="宋体" w:cs="宋体" w:hint="eastAsia"/>
                  <w:snapToGrid w:val="0"/>
                  <w:szCs w:val="21"/>
                </w:rPr>
                <w:t>及准考证号最</w:t>
              </w:r>
              <w:r>
                <w:rPr>
                  <w:rFonts w:ascii="宋体" w:hAnsi="宋体" w:cs="宋体" w:hint="eastAsia"/>
                  <w:b/>
                  <w:snapToGrid w:val="0"/>
                  <w:szCs w:val="21"/>
                </w:rPr>
                <w:t>后两位。</w:t>
              </w:r>
            </w:ins>
          </w:p>
          <w:p w14:paraId="29203A00" w14:textId="77777777" w:rsidR="005D06BD" w:rsidRDefault="005D06BD" w:rsidP="005D06BD">
            <w:pPr>
              <w:spacing w:line="280" w:lineRule="exact"/>
              <w:rPr>
                <w:ins w:id="256" w:author="陈积(6000090)" w:date="2025-06-06T11:20:00Z"/>
                <w:rFonts w:ascii="宋体" w:hAnsi="宋体" w:cs="宋体" w:hint="eastAsia"/>
                <w:szCs w:val="21"/>
              </w:rPr>
            </w:pPr>
            <w:ins w:id="257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3.监考员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一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前一后认真监考。</w:t>
              </w:r>
            </w:ins>
          </w:p>
        </w:tc>
      </w:tr>
      <w:tr w:rsidR="005D06BD" w14:paraId="2BA25003" w14:textId="77777777" w:rsidTr="005D06BD">
        <w:trPr>
          <w:jc w:val="center"/>
          <w:ins w:id="258" w:author="陈积(6000090)" w:date="2025-06-06T11:20:00Z"/>
        </w:trPr>
        <w:tc>
          <w:tcPr>
            <w:tcW w:w="1511" w:type="dxa"/>
            <w:vAlign w:val="center"/>
            <w:tcPrChange w:id="259" w:author="陈积(6000090)" w:date="2025-06-06T11:21:00Z">
              <w:tcPr>
                <w:tcW w:w="1511" w:type="dxa"/>
                <w:vAlign w:val="center"/>
              </w:tcPr>
            </w:tcPrChange>
          </w:tcPr>
          <w:p w14:paraId="2E19F7B9" w14:textId="77777777" w:rsidR="005D06BD" w:rsidRDefault="005D06BD" w:rsidP="005D06BD">
            <w:pPr>
              <w:spacing w:line="240" w:lineRule="exact"/>
              <w:ind w:firstLineChars="200" w:firstLine="422"/>
              <w:rPr>
                <w:ins w:id="260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61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11:00</w:t>
              </w:r>
            </w:ins>
          </w:p>
          <w:p w14:paraId="35414D5F" w14:textId="77777777" w:rsidR="005D06BD" w:rsidRDefault="005D06BD" w:rsidP="005D06BD">
            <w:pPr>
              <w:spacing w:line="240" w:lineRule="exact"/>
              <w:jc w:val="center"/>
              <w:rPr>
                <w:ins w:id="262" w:author="陈积(6000090)" w:date="2025-06-06T11:20:00Z"/>
                <w:rFonts w:ascii="宋体" w:hAnsi="宋体" w:cs="宋体" w:hint="eastAsia"/>
                <w:szCs w:val="21"/>
              </w:rPr>
            </w:pPr>
          </w:p>
        </w:tc>
        <w:tc>
          <w:tcPr>
            <w:tcW w:w="1095" w:type="dxa"/>
            <w:vAlign w:val="center"/>
            <w:tcPrChange w:id="263" w:author="陈积(6000090)" w:date="2025-06-06T11:21:00Z">
              <w:tcPr>
                <w:tcW w:w="1095" w:type="dxa"/>
                <w:vAlign w:val="center"/>
              </w:tcPr>
            </w:tcPrChange>
          </w:tcPr>
          <w:p w14:paraId="25421532" w14:textId="77777777" w:rsidR="005D06BD" w:rsidRDefault="005D06BD" w:rsidP="005D06BD">
            <w:pPr>
              <w:jc w:val="center"/>
              <w:rPr>
                <w:ins w:id="264" w:author="陈积(6000090)" w:date="2025-06-06T11:20:00Z"/>
                <w:rFonts w:ascii="宋体" w:hAnsi="宋体" w:cs="宋体" w:hint="eastAsia"/>
              </w:rPr>
            </w:pPr>
          </w:p>
        </w:tc>
        <w:tc>
          <w:tcPr>
            <w:tcW w:w="8514" w:type="dxa"/>
            <w:vAlign w:val="center"/>
            <w:tcPrChange w:id="265" w:author="陈积(6000090)" w:date="2025-06-06T11:21:00Z">
              <w:tcPr>
                <w:tcW w:w="8514" w:type="dxa"/>
                <w:vAlign w:val="center"/>
              </w:tcPr>
            </w:tcPrChange>
          </w:tcPr>
          <w:p w14:paraId="7333F747" w14:textId="77777777" w:rsidR="005D06BD" w:rsidRDefault="005D06BD" w:rsidP="005D06BD">
            <w:pPr>
              <w:spacing w:line="260" w:lineRule="exact"/>
              <w:rPr>
                <w:ins w:id="266" w:author="陈积(6000090)" w:date="2025-06-06T11:20:00Z"/>
                <w:rFonts w:ascii="宋体" w:hAnsi="宋体" w:cs="宋体" w:hint="eastAsia"/>
                <w:szCs w:val="21"/>
              </w:rPr>
            </w:pPr>
            <w:ins w:id="267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1.提醒考生离考试结束还有10分钟。关闭考场后门。</w:t>
              </w:r>
            </w:ins>
          </w:p>
        </w:tc>
      </w:tr>
      <w:tr w:rsidR="005D06BD" w14:paraId="0972D028" w14:textId="77777777" w:rsidTr="005D06BD">
        <w:trPr>
          <w:trHeight w:val="1531"/>
          <w:jc w:val="center"/>
          <w:ins w:id="268" w:author="陈积(6000090)" w:date="2025-06-06T11:20:00Z"/>
        </w:trPr>
        <w:tc>
          <w:tcPr>
            <w:tcW w:w="1511" w:type="dxa"/>
            <w:vAlign w:val="center"/>
            <w:tcPrChange w:id="269" w:author="陈积(6000090)" w:date="2025-06-06T11:22:00Z">
              <w:tcPr>
                <w:tcW w:w="1511" w:type="dxa"/>
                <w:vAlign w:val="center"/>
              </w:tcPr>
            </w:tcPrChange>
          </w:tcPr>
          <w:p w14:paraId="0CE44841" w14:textId="77777777" w:rsidR="005D06BD" w:rsidRDefault="005D06BD" w:rsidP="005D06BD">
            <w:pPr>
              <w:spacing w:line="240" w:lineRule="exact"/>
              <w:jc w:val="center"/>
              <w:rPr>
                <w:ins w:id="270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71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 xml:space="preserve"> 11:10</w:t>
              </w:r>
            </w:ins>
          </w:p>
          <w:p w14:paraId="2CB48BD4" w14:textId="77777777" w:rsidR="005D06BD" w:rsidRDefault="005D06BD" w:rsidP="005D06BD">
            <w:pPr>
              <w:spacing w:line="240" w:lineRule="exact"/>
              <w:jc w:val="center"/>
              <w:rPr>
                <w:ins w:id="272" w:author="陈积(6000090)" w:date="2025-06-06T11:20:00Z"/>
                <w:rFonts w:ascii="宋体" w:hAnsi="宋体" w:cs="宋体" w:hint="eastAsia"/>
                <w:szCs w:val="21"/>
              </w:rPr>
            </w:pPr>
            <w:ins w:id="273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(吹哨)</w:t>
              </w:r>
            </w:ins>
          </w:p>
        </w:tc>
        <w:tc>
          <w:tcPr>
            <w:tcW w:w="1095" w:type="dxa"/>
            <w:vAlign w:val="center"/>
            <w:tcPrChange w:id="274" w:author="陈积(6000090)" w:date="2025-06-06T11:22:00Z">
              <w:tcPr>
                <w:tcW w:w="1095" w:type="dxa"/>
                <w:vAlign w:val="center"/>
              </w:tcPr>
            </w:tcPrChange>
          </w:tcPr>
          <w:p w14:paraId="25650FEC" w14:textId="77777777" w:rsidR="005D06BD" w:rsidRDefault="005D06BD" w:rsidP="005D06BD">
            <w:pPr>
              <w:jc w:val="center"/>
              <w:rPr>
                <w:ins w:id="275" w:author="陈积(6000090)" w:date="2025-06-06T11:20:00Z"/>
                <w:rFonts w:ascii="宋体" w:hAnsi="宋体" w:cs="宋体" w:hint="eastAsia"/>
                <w:b/>
                <w:bCs/>
                <w:sz w:val="20"/>
                <w:szCs w:val="22"/>
              </w:rPr>
            </w:pPr>
            <w:ins w:id="276" w:author="陈积(6000090)" w:date="2025-06-06T11:20:00Z">
              <w:r>
                <w:rPr>
                  <w:rFonts w:ascii="宋体" w:hAnsi="宋体" w:cs="宋体" w:hint="eastAsia"/>
                  <w:b/>
                  <w:bCs/>
                  <w:sz w:val="20"/>
                  <w:szCs w:val="22"/>
                </w:rPr>
                <w:t>考试</w:t>
              </w:r>
            </w:ins>
          </w:p>
          <w:p w14:paraId="31208449" w14:textId="77777777" w:rsidR="005D06BD" w:rsidRDefault="005D06BD" w:rsidP="005D06BD">
            <w:pPr>
              <w:jc w:val="center"/>
              <w:rPr>
                <w:ins w:id="277" w:author="陈积(6000090)" w:date="2025-06-06T11:20:00Z"/>
                <w:rFonts w:ascii="宋体" w:hAnsi="宋体" w:cs="宋体" w:hint="eastAsia"/>
                <w:sz w:val="20"/>
                <w:szCs w:val="22"/>
              </w:rPr>
            </w:pPr>
            <w:ins w:id="278" w:author="陈积(6000090)" w:date="2025-06-06T11:20:00Z">
              <w:r>
                <w:rPr>
                  <w:rFonts w:ascii="宋体" w:hAnsi="宋体" w:cs="宋体" w:hint="eastAsia"/>
                  <w:b/>
                  <w:bCs/>
                  <w:sz w:val="20"/>
                  <w:szCs w:val="22"/>
                </w:rPr>
                <w:t>结束</w:t>
              </w:r>
            </w:ins>
          </w:p>
        </w:tc>
        <w:tc>
          <w:tcPr>
            <w:tcW w:w="8514" w:type="dxa"/>
            <w:vAlign w:val="center"/>
            <w:tcPrChange w:id="279" w:author="陈积(6000090)" w:date="2025-06-06T11:22:00Z">
              <w:tcPr>
                <w:tcW w:w="8514" w:type="dxa"/>
                <w:vAlign w:val="center"/>
              </w:tcPr>
            </w:tcPrChange>
          </w:tcPr>
          <w:p w14:paraId="477FBD29" w14:textId="77777777" w:rsidR="005D06BD" w:rsidRDefault="005D06BD" w:rsidP="005D06BD">
            <w:pPr>
              <w:spacing w:line="280" w:lineRule="exact"/>
              <w:rPr>
                <w:ins w:id="280" w:author="陈积(6000090)" w:date="2025-06-06T11:20:00Z"/>
                <w:rFonts w:ascii="宋体" w:hAnsi="宋体" w:cs="宋体" w:hint="eastAsia"/>
                <w:szCs w:val="21"/>
              </w:rPr>
            </w:pPr>
            <w:ins w:id="281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1.</w:t>
              </w:r>
              <w:r>
                <w:rPr>
                  <w:rFonts w:ascii="宋体" w:hAnsi="宋体" w:cs="宋体" w:hint="eastAsia"/>
                  <w:b/>
                  <w:szCs w:val="21"/>
                </w:rPr>
                <w:t>宣布考试结束</w:t>
              </w:r>
              <w:r>
                <w:rPr>
                  <w:rFonts w:ascii="宋体" w:hAnsi="宋体" w:cs="宋体" w:hint="eastAsia"/>
                  <w:szCs w:val="21"/>
                </w:rPr>
                <w:t>，并立即命令考生停止答题，原位等待。</w:t>
              </w:r>
            </w:ins>
          </w:p>
          <w:p w14:paraId="0A88A32B" w14:textId="77777777" w:rsidR="005D06BD" w:rsidRDefault="005D06BD" w:rsidP="005D06BD">
            <w:pPr>
              <w:spacing w:line="280" w:lineRule="exact"/>
              <w:rPr>
                <w:ins w:id="282" w:author="陈积(6000090)" w:date="2025-06-06T11:20:00Z"/>
                <w:rFonts w:ascii="宋体" w:hAnsi="宋体" w:cs="宋体" w:hint="eastAsia"/>
                <w:szCs w:val="21"/>
              </w:rPr>
            </w:pPr>
            <w:ins w:id="283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2.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员甲</w:t>
              </w:r>
              <w:r>
                <w:rPr>
                  <w:rFonts w:ascii="宋体" w:hAnsi="宋体" w:cs="宋体" w:hint="eastAsia"/>
                  <w:szCs w:val="21"/>
                </w:rPr>
                <w:t>维持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考场秩序，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监考</w:t>
              </w:r>
              <w:proofErr w:type="gramStart"/>
              <w:r>
                <w:rPr>
                  <w:rFonts w:ascii="宋体" w:hAnsi="宋体" w:cs="宋体" w:hint="eastAsia"/>
                  <w:b/>
                  <w:bCs/>
                  <w:szCs w:val="21"/>
                </w:rPr>
                <w:t>员乙</w:t>
              </w:r>
              <w:r>
                <w:rPr>
                  <w:rFonts w:ascii="宋体" w:hAnsi="宋体" w:cs="宋体" w:hint="eastAsia"/>
                  <w:szCs w:val="21"/>
                </w:rPr>
                <w:t>收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试题册和答题卡，清点无误后，组织考生退场（</w:t>
              </w:r>
              <w:r>
                <w:rPr>
                  <w:rFonts w:ascii="宋体" w:hAnsi="宋体" w:cs="宋体" w:hint="eastAsia"/>
                  <w:b/>
                  <w:bCs/>
                  <w:szCs w:val="21"/>
                </w:rPr>
                <w:t>严禁考生带走试题册和答题卡</w:t>
              </w:r>
              <w:r>
                <w:rPr>
                  <w:rFonts w:ascii="宋体" w:hAnsi="宋体" w:cs="宋体" w:hint="eastAsia"/>
                  <w:szCs w:val="21"/>
                </w:rPr>
                <w:t>）。</w:t>
              </w:r>
            </w:ins>
          </w:p>
          <w:p w14:paraId="36E850DC" w14:textId="77777777" w:rsidR="005D06BD" w:rsidRDefault="005D06BD" w:rsidP="005D06BD">
            <w:pPr>
              <w:spacing w:line="280" w:lineRule="exact"/>
              <w:rPr>
                <w:ins w:id="284" w:author="陈积(6000090)" w:date="2025-06-06T11:20:00Z"/>
                <w:rFonts w:ascii="宋体" w:hAnsi="宋体" w:cs="宋体" w:hint="eastAsia"/>
                <w:szCs w:val="21"/>
              </w:rPr>
            </w:pPr>
            <w:ins w:id="285" w:author="陈积(6000090)" w:date="2025-06-06T11:20:00Z">
              <w:r>
                <w:rPr>
                  <w:rFonts w:ascii="宋体" w:hAnsi="宋体" w:cs="宋体" w:hint="eastAsia"/>
                  <w:b/>
                  <w:szCs w:val="21"/>
                </w:rPr>
                <w:t>3.有违规考生的考场，</w:t>
              </w:r>
              <w:r>
                <w:rPr>
                  <w:rFonts w:ascii="宋体" w:hAnsi="宋体" w:cs="宋体" w:hint="eastAsia"/>
                  <w:bCs/>
                  <w:szCs w:val="21"/>
                </w:rPr>
                <w:t>在</w:t>
              </w:r>
              <w:r>
                <w:rPr>
                  <w:rFonts w:ascii="宋体" w:hAnsi="宋体" w:cs="宋体" w:hint="eastAsia"/>
                  <w:szCs w:val="21"/>
                </w:rPr>
                <w:t>考生名册（白色带照片）背面的《考场记录单》上记录</w:t>
              </w:r>
              <w:r>
                <w:rPr>
                  <w:rFonts w:ascii="宋体" w:hAnsi="宋体" w:cs="宋体" w:hint="eastAsia"/>
                  <w:b/>
                  <w:szCs w:val="21"/>
                </w:rPr>
                <w:t>违规情况，</w:t>
              </w:r>
              <w:r>
                <w:rPr>
                  <w:rFonts w:ascii="宋体" w:hAnsi="宋体" w:cs="宋体" w:hint="eastAsia"/>
                  <w:szCs w:val="21"/>
                </w:rPr>
                <w:t>并要求违规考生</w:t>
              </w:r>
              <w:r>
                <w:rPr>
                  <w:rFonts w:ascii="宋体" w:hAnsi="宋体" w:cs="宋体" w:hint="eastAsia"/>
                  <w:b/>
                  <w:szCs w:val="21"/>
                </w:rPr>
                <w:t>签字</w:t>
              </w:r>
              <w:r>
                <w:rPr>
                  <w:rFonts w:ascii="宋体" w:hAnsi="宋体" w:cs="宋体" w:hint="eastAsia"/>
                  <w:szCs w:val="21"/>
                </w:rPr>
                <w:t>确认，同时监考员填写考生违纪登记表。</w:t>
              </w:r>
            </w:ins>
          </w:p>
        </w:tc>
      </w:tr>
      <w:tr w:rsidR="005D06BD" w14:paraId="2F2E06B7" w14:textId="77777777" w:rsidTr="005D06BD">
        <w:trPr>
          <w:trHeight w:val="2098"/>
          <w:jc w:val="center"/>
          <w:ins w:id="286" w:author="陈积(6000090)" w:date="2025-06-06T11:20:00Z"/>
        </w:trPr>
        <w:tc>
          <w:tcPr>
            <w:tcW w:w="1511" w:type="dxa"/>
            <w:vAlign w:val="center"/>
            <w:tcPrChange w:id="287" w:author="陈积(6000090)" w:date="2025-06-06T11:22:00Z">
              <w:tcPr>
                <w:tcW w:w="1511" w:type="dxa"/>
                <w:vAlign w:val="center"/>
              </w:tcPr>
            </w:tcPrChange>
          </w:tcPr>
          <w:p w14:paraId="14A845E8" w14:textId="77777777" w:rsidR="005D06BD" w:rsidRDefault="005D06BD" w:rsidP="005D06BD">
            <w:pPr>
              <w:jc w:val="center"/>
              <w:rPr>
                <w:ins w:id="288" w:author="陈积(6000090)" w:date="2025-06-06T11:20:00Z"/>
                <w:rFonts w:ascii="宋体" w:hAnsi="宋体" w:cs="宋体" w:hint="eastAsia"/>
                <w:b/>
                <w:bCs/>
                <w:szCs w:val="21"/>
              </w:rPr>
            </w:pPr>
            <w:ins w:id="289" w:author="陈积(6000090)" w:date="2025-06-06T11:20:00Z">
              <w:r>
                <w:rPr>
                  <w:rFonts w:ascii="宋体" w:hAnsi="宋体" w:cs="宋体" w:hint="eastAsia"/>
                  <w:b/>
                  <w:bCs/>
                  <w:szCs w:val="21"/>
                </w:rPr>
                <w:t>考试收尾</w:t>
              </w:r>
            </w:ins>
          </w:p>
        </w:tc>
        <w:tc>
          <w:tcPr>
            <w:tcW w:w="1095" w:type="dxa"/>
            <w:vAlign w:val="center"/>
            <w:tcPrChange w:id="290" w:author="陈积(6000090)" w:date="2025-06-06T11:22:00Z">
              <w:tcPr>
                <w:tcW w:w="1095" w:type="dxa"/>
                <w:vAlign w:val="center"/>
              </w:tcPr>
            </w:tcPrChange>
          </w:tcPr>
          <w:p w14:paraId="168E91AD" w14:textId="77777777" w:rsidR="005D06BD" w:rsidRDefault="005D06BD" w:rsidP="005D06BD">
            <w:pPr>
              <w:jc w:val="center"/>
              <w:rPr>
                <w:ins w:id="291" w:author="陈积(6000090)" w:date="2025-06-06T11:20:00Z"/>
                <w:rFonts w:ascii="宋体" w:hAnsi="宋体" w:cs="宋体" w:hint="eastAsia"/>
                <w:b/>
                <w:bCs/>
                <w:sz w:val="18"/>
                <w:szCs w:val="21"/>
              </w:rPr>
            </w:pPr>
            <w:ins w:id="292" w:author="陈积(6000090)" w:date="2025-06-06T11:20:00Z">
              <w:r>
                <w:rPr>
                  <w:rFonts w:ascii="宋体" w:hAnsi="宋体" w:cs="宋体" w:hint="eastAsia"/>
                  <w:b/>
                  <w:bCs/>
                  <w:sz w:val="18"/>
                  <w:szCs w:val="21"/>
                </w:rPr>
                <w:t>收卷</w:t>
              </w:r>
            </w:ins>
          </w:p>
          <w:p w14:paraId="76775CC1" w14:textId="77777777" w:rsidR="005D06BD" w:rsidRDefault="005D06BD" w:rsidP="005D06BD">
            <w:pPr>
              <w:jc w:val="center"/>
              <w:rPr>
                <w:ins w:id="293" w:author="陈积(6000090)" w:date="2025-06-06T11:20:00Z"/>
                <w:rFonts w:ascii="宋体" w:hAnsi="宋体" w:cs="宋体" w:hint="eastAsia"/>
                <w:b/>
                <w:bCs/>
                <w:sz w:val="18"/>
                <w:szCs w:val="21"/>
              </w:rPr>
            </w:pPr>
            <w:ins w:id="294" w:author="陈积(6000090)" w:date="2025-06-06T11:20:00Z">
              <w:r>
                <w:rPr>
                  <w:rFonts w:ascii="宋体" w:hAnsi="宋体" w:cs="宋体" w:hint="eastAsia"/>
                  <w:b/>
                  <w:bCs/>
                  <w:sz w:val="18"/>
                  <w:szCs w:val="21"/>
                </w:rPr>
                <w:t>清点</w:t>
              </w:r>
            </w:ins>
          </w:p>
          <w:p w14:paraId="5C2E602F" w14:textId="77777777" w:rsidR="005D06BD" w:rsidRDefault="005D06BD" w:rsidP="005D06BD">
            <w:pPr>
              <w:jc w:val="center"/>
              <w:rPr>
                <w:ins w:id="295" w:author="陈积(6000090)" w:date="2025-06-06T11:20:00Z"/>
                <w:rFonts w:ascii="宋体" w:hAnsi="宋体" w:cs="宋体" w:hint="eastAsia"/>
                <w:sz w:val="18"/>
                <w:szCs w:val="21"/>
              </w:rPr>
            </w:pPr>
            <w:ins w:id="296" w:author="陈积(6000090)" w:date="2025-06-06T11:20:00Z">
              <w:r>
                <w:rPr>
                  <w:rFonts w:ascii="宋体" w:hAnsi="宋体" w:cs="宋体" w:hint="eastAsia"/>
                  <w:b/>
                  <w:bCs/>
                  <w:sz w:val="18"/>
                  <w:szCs w:val="21"/>
                </w:rPr>
                <w:t>密封</w:t>
              </w:r>
            </w:ins>
          </w:p>
        </w:tc>
        <w:tc>
          <w:tcPr>
            <w:tcW w:w="8514" w:type="dxa"/>
            <w:vAlign w:val="center"/>
            <w:tcPrChange w:id="297" w:author="陈积(6000090)" w:date="2025-06-06T11:22:00Z">
              <w:tcPr>
                <w:tcW w:w="8514" w:type="dxa"/>
                <w:vAlign w:val="center"/>
              </w:tcPr>
            </w:tcPrChange>
          </w:tcPr>
          <w:p w14:paraId="7A2CBF84" w14:textId="77777777" w:rsidR="005D06BD" w:rsidRDefault="005D06BD" w:rsidP="005D06BD">
            <w:pPr>
              <w:pStyle w:val="a3"/>
              <w:ind w:firstLine="0"/>
              <w:rPr>
                <w:ins w:id="298" w:author="陈积(6000090)" w:date="2025-06-06T11:20:00Z"/>
                <w:rFonts w:ascii="宋体" w:hAnsi="宋体" w:cs="宋体" w:hint="eastAsia"/>
                <w:szCs w:val="21"/>
              </w:rPr>
            </w:pPr>
            <w:ins w:id="299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1.监考员按座位号小号在上，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大号在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下的顺序整理答题卡和试题册（包含缺考考生）。</w:t>
              </w:r>
            </w:ins>
          </w:p>
          <w:p w14:paraId="21BC1FFE" w14:textId="77777777" w:rsidR="005D06BD" w:rsidRDefault="005D06BD" w:rsidP="005D06BD">
            <w:pPr>
              <w:pStyle w:val="a3"/>
              <w:ind w:firstLineChars="200" w:firstLine="420"/>
              <w:rPr>
                <w:ins w:id="300" w:author="陈积(6000090)" w:date="2025-06-06T11:20:00Z"/>
                <w:rFonts w:ascii="宋体" w:hAnsi="宋体" w:cs="宋体" w:hint="eastAsia"/>
                <w:szCs w:val="21"/>
              </w:rPr>
            </w:pPr>
            <w:ins w:id="301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注：缺考考生答题卡填涂准考证号最后两位</w:t>
              </w:r>
            </w:ins>
          </w:p>
          <w:p w14:paraId="4924229F" w14:textId="77777777" w:rsidR="005D06BD" w:rsidRDefault="005D06BD" w:rsidP="005D06BD">
            <w:pPr>
              <w:pStyle w:val="a3"/>
              <w:ind w:firstLine="0"/>
              <w:rPr>
                <w:ins w:id="302" w:author="陈积(6000090)" w:date="2025-06-06T11:20:00Z"/>
                <w:rFonts w:ascii="宋体" w:hAnsi="宋体" w:cs="宋体" w:hint="eastAsia"/>
                <w:szCs w:val="21"/>
              </w:rPr>
            </w:pPr>
            <w:ins w:id="303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2.将整理好的试题册和答题卡一并带到考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务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办公室，经考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务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负责人清点核查无误后密封。</w:t>
              </w:r>
            </w:ins>
          </w:p>
          <w:p w14:paraId="0A511551" w14:textId="77777777" w:rsidR="005D06BD" w:rsidRDefault="005D06BD" w:rsidP="005D06BD">
            <w:pPr>
              <w:pStyle w:val="a3"/>
              <w:ind w:firstLine="0"/>
              <w:rPr>
                <w:ins w:id="304" w:author="陈积(6000090)" w:date="2025-06-06T11:20:00Z"/>
                <w:rFonts w:ascii="宋体" w:hAnsi="宋体" w:cs="宋体" w:hint="eastAsia"/>
                <w:szCs w:val="21"/>
              </w:rPr>
            </w:pPr>
            <w:ins w:id="305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注：①考生的答题卡装入答题卡袋内密封（包括缺考考生）。</w:t>
              </w:r>
            </w:ins>
          </w:p>
          <w:p w14:paraId="63AB78F3" w14:textId="77777777" w:rsidR="005D06BD" w:rsidRDefault="005D06BD" w:rsidP="005D06BD">
            <w:pPr>
              <w:pStyle w:val="a3"/>
              <w:ind w:firstLineChars="200" w:firstLine="420"/>
              <w:rPr>
                <w:ins w:id="306" w:author="陈积(6000090)" w:date="2025-06-06T11:20:00Z"/>
                <w:rFonts w:ascii="宋体" w:hAnsi="宋体" w:cs="宋体" w:hint="eastAsia"/>
                <w:szCs w:val="21"/>
              </w:rPr>
            </w:pPr>
            <w:ins w:id="307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②试题</w:t>
              </w:r>
              <w:proofErr w:type="gramStart"/>
              <w:r>
                <w:rPr>
                  <w:rFonts w:ascii="宋体" w:hAnsi="宋体" w:cs="宋体" w:hint="eastAsia"/>
                  <w:szCs w:val="21"/>
                </w:rPr>
                <w:t>册</w:t>
              </w:r>
              <w:proofErr w:type="gramEnd"/>
              <w:r>
                <w:rPr>
                  <w:rFonts w:ascii="宋体" w:hAnsi="宋体" w:cs="宋体" w:hint="eastAsia"/>
                  <w:szCs w:val="21"/>
                </w:rPr>
                <w:t>装入试卷袋内密封（包括缺考考生）。</w:t>
              </w:r>
            </w:ins>
          </w:p>
          <w:p w14:paraId="444BE8C8" w14:textId="77777777" w:rsidR="005D06BD" w:rsidRDefault="005D06BD" w:rsidP="005D06BD">
            <w:pPr>
              <w:pStyle w:val="a3"/>
              <w:rPr>
                <w:ins w:id="308" w:author="陈积(6000090)" w:date="2025-06-06T11:20:00Z"/>
                <w:rFonts w:ascii="宋体" w:hAnsi="宋体" w:cs="宋体" w:hint="eastAsia"/>
                <w:szCs w:val="21"/>
              </w:rPr>
            </w:pPr>
            <w:ins w:id="309" w:author="陈积(6000090)" w:date="2025-06-06T11:20:00Z">
              <w:r>
                <w:rPr>
                  <w:rFonts w:ascii="宋体" w:hAnsi="宋体" w:cs="宋体" w:hint="eastAsia"/>
                  <w:szCs w:val="21"/>
                </w:rPr>
                <w:t>③请勿将答题卡袋装入试卷袋内。</w:t>
              </w:r>
            </w:ins>
          </w:p>
        </w:tc>
      </w:tr>
    </w:tbl>
    <w:p w14:paraId="02BDA1B1" w14:textId="776AE586" w:rsidR="00CB1AF4" w:rsidDel="005D06BD" w:rsidRDefault="008B7146">
      <w:pPr>
        <w:pStyle w:val="a3"/>
        <w:ind w:firstLine="0"/>
        <w:jc w:val="center"/>
        <w:rPr>
          <w:del w:id="310" w:author="陈积(6000090)" w:date="2025-06-06T11:21:00Z"/>
          <w:b/>
          <w:sz w:val="44"/>
          <w:szCs w:val="44"/>
        </w:rPr>
      </w:pPr>
      <w:del w:id="311" w:author="陈积(6000090)" w:date="2025-06-06T11:20:00Z">
        <w:r w:rsidDel="005D06BD">
          <w:rPr>
            <w:rFonts w:ascii="宋体" w:hAnsi="宋体" w:cs="宋体"/>
            <w:b/>
            <w:bCs/>
            <w:szCs w:val="21"/>
          </w:rPr>
          <w:pict w14:anchorId="6EA37283">
            <v:shape id="_x0000_s1028" type="#_x0000_t202" style="position:absolute;left:0;text-align:left;margin-left:178.75pt;margin-top:-10.15pt;width:222.9pt;height:22.35pt;z-index:251659264;mso-position-horizontal-relative:text;mso-position-vertical-relative:text;mso-width-relative:page;mso-height-relative:page" o:gfxdata="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ZUn+m2wAAAAoBAAAPAAAAAAAAAAEAIAAAACIA&#10;AABkcnMvZG93bnJldi54bWxQSwECFAAUAAAACACHTuJAtOl1nT8CAAC+BAAADgAAAAAAAAABACAA&#10;AAAqAQAAZHJzL2Uyb0RvYy54bWxQSwUGAAAAAAYABgBZAQAA2wUAAAAA&#10;" strokecolor="white" strokeweight="1.25pt">
              <v:fill angle="90" focus="100%" type="gradient">
                <o:fill v:ext="view" type="gradientUnscaled"/>
              </v:fill>
              <v:textbox>
                <w:txbxContent>
                  <w:p w14:paraId="60BCC72A" w14:textId="77777777" w:rsidR="00CB1AF4" w:rsidRDefault="008B7146">
                    <w:pPr>
                      <w:pStyle w:val="1"/>
                      <w:spacing w:before="0" w:after="0" w:line="240" w:lineRule="atLeast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大学日语四级考试监考注意事项</w:t>
                    </w:r>
                  </w:p>
                  <w:p w14:paraId="0FCABCB8" w14:textId="77777777" w:rsidR="00CB1AF4" w:rsidRDefault="00CB1AF4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shape>
          </w:pict>
        </w:r>
      </w:del>
      <w:del w:id="312" w:author="陈积(6000090)" w:date="2025-06-06T11:21:00Z">
        <w:r w:rsidDel="005D06BD">
          <w:rPr>
            <w:rFonts w:hint="eastAsia"/>
            <w:b/>
            <w:sz w:val="44"/>
            <w:szCs w:val="44"/>
          </w:rPr>
          <w:br w:type="page"/>
        </w:r>
      </w:del>
    </w:p>
    <w:p w14:paraId="40EDDF6E" w14:textId="1131D2C5" w:rsidR="00CB1AF4" w:rsidDel="005D06BD" w:rsidRDefault="00CB1AF4" w:rsidP="005D06BD">
      <w:pPr>
        <w:rPr>
          <w:del w:id="313" w:author="陈积(6000090)" w:date="2025-06-06T11:21:00Z"/>
          <w:b/>
          <w:sz w:val="44"/>
          <w:szCs w:val="44"/>
        </w:rPr>
        <w:pPrChange w:id="314" w:author="陈积(6000090)" w:date="2025-06-06T11:21:00Z">
          <w:pPr>
            <w:pStyle w:val="a3"/>
            <w:ind w:firstLine="0"/>
            <w:jc w:val="center"/>
          </w:pPr>
        </w:pPrChange>
      </w:pPr>
    </w:p>
    <w:p w14:paraId="304BAC45" w14:textId="77777777" w:rsidR="00CB1AF4" w:rsidRDefault="008B7146">
      <w:pPr>
        <w:pStyle w:val="a3"/>
        <w:ind w:firstLine="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监</w:t>
      </w:r>
      <w:r>
        <w:rPr>
          <w:rFonts w:hint="eastAsia"/>
          <w:b/>
          <w:sz w:val="44"/>
          <w:szCs w:val="44"/>
        </w:rPr>
        <w:t>考员守则</w:t>
      </w:r>
    </w:p>
    <w:p w14:paraId="359881CF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必须以高度的责任感和熟练的业务技能做好考场的监督、检查工作，严格维护考场纪律、制止违纪作弊行为，确保考试公平公正、顺利地进行。</w:t>
      </w:r>
    </w:p>
    <w:p w14:paraId="4B9B3341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在履行监考职责时必须佩带监考标志牌，严格遵守考点考试作息制度，不迟到、不早退，不擅离职守，不得带包、手机、手表、电子手环等物品监考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已带者将包和手机（关机）等物品放在考</w:t>
      </w:r>
      <w:proofErr w:type="gramStart"/>
      <w:r>
        <w:rPr>
          <w:rFonts w:hint="eastAsia"/>
          <w:b/>
          <w:sz w:val="28"/>
          <w:szCs w:val="28"/>
        </w:rPr>
        <w:t>务</w:t>
      </w:r>
      <w:proofErr w:type="gramEnd"/>
      <w:r>
        <w:rPr>
          <w:rFonts w:hint="eastAsia"/>
          <w:b/>
          <w:sz w:val="28"/>
          <w:szCs w:val="28"/>
        </w:rPr>
        <w:t>办门外指定位置</w:t>
      </w:r>
      <w:r>
        <w:rPr>
          <w:rFonts w:ascii="新宋体" w:eastAsia="新宋体" w:hAnsi="新宋体" w:hint="eastAsia"/>
          <w:b/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</w:p>
    <w:p w14:paraId="252C5239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必须严格遵守考试时间，不得擅自提前考试开始时间或拖延考试结束时间。</w:t>
      </w:r>
    </w:p>
    <w:p w14:paraId="2BE85CE3" w14:textId="77777777" w:rsidR="00CB1AF4" w:rsidRDefault="008B7146">
      <w:pPr>
        <w:pStyle w:val="a3"/>
        <w:spacing w:line="420" w:lineRule="exact"/>
        <w:ind w:firstLine="42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参照《考场突发事件处理办法》处理突发事件。</w:t>
      </w:r>
      <w:r>
        <w:rPr>
          <w:rFonts w:hint="eastAsia"/>
          <w:b/>
          <w:bCs/>
          <w:sz w:val="28"/>
          <w:szCs w:val="28"/>
        </w:rPr>
        <w:t>对于一切突发问题，均应报告考</w:t>
      </w:r>
      <w:proofErr w:type="gramStart"/>
      <w:r>
        <w:rPr>
          <w:rFonts w:hint="eastAsia"/>
          <w:b/>
          <w:bCs/>
          <w:sz w:val="28"/>
          <w:szCs w:val="28"/>
        </w:rPr>
        <w:t>务</w:t>
      </w:r>
      <w:proofErr w:type="gramEnd"/>
      <w:r>
        <w:rPr>
          <w:rFonts w:hint="eastAsia"/>
          <w:b/>
          <w:bCs/>
          <w:sz w:val="28"/>
          <w:szCs w:val="28"/>
        </w:rPr>
        <w:t>办公室，严禁将考试材料带出考场。</w:t>
      </w:r>
    </w:p>
    <w:p w14:paraId="29CD4374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听力部分考试进行时，原则上不得在考场内走动，以免影响考试。</w:t>
      </w:r>
    </w:p>
    <w:p w14:paraId="4E83840E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不得向考生解释任何有关试题内容的问题，对试卷印刷不清之处所提出的询问，应当众答复，试题有更正时应及时当众板书公布。</w:t>
      </w:r>
    </w:p>
    <w:p w14:paraId="4B906314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认真监督考生考试，制止考生违反考试纪律的行为，不得隐瞒袒护。必须将违规考生的情况如实填入《考场记录单》，没收的违规证据，应随《考场记录单》一起上交考</w:t>
      </w:r>
      <w:proofErr w:type="gramStart"/>
      <w:r>
        <w:rPr>
          <w:rFonts w:hint="eastAsia"/>
          <w:sz w:val="28"/>
          <w:szCs w:val="28"/>
        </w:rPr>
        <w:t>务</w:t>
      </w:r>
      <w:proofErr w:type="gramEnd"/>
      <w:r>
        <w:rPr>
          <w:rFonts w:hint="eastAsia"/>
          <w:sz w:val="28"/>
          <w:szCs w:val="28"/>
        </w:rPr>
        <w:t>办公室。对扰乱考场秩序者可以当场宣布其违规，并报告考点主考及时处理，记入考场记录单。</w:t>
      </w:r>
    </w:p>
    <w:p w14:paraId="73E56CB6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有权制止除佩带规定标志以外的任何人进入考场，有权制止未经省级教育考试机构允许的任何人在考场内照相、录像。</w:t>
      </w:r>
    </w:p>
    <w:p w14:paraId="0C9A4900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/>
          <w:sz w:val="28"/>
          <w:szCs w:val="28"/>
        </w:rPr>
        <w:t>在考场内应集中精力、严肃认真、忠于职守，不得做与监考无关的事情（如吸烟、阅读书报、谈笑、睡觉、</w:t>
      </w:r>
      <w:proofErr w:type="gramStart"/>
      <w:r>
        <w:rPr>
          <w:rFonts w:hint="eastAsia"/>
          <w:sz w:val="28"/>
          <w:szCs w:val="28"/>
        </w:rPr>
        <w:t>抄做试题</w:t>
      </w:r>
      <w:proofErr w:type="gramEnd"/>
      <w:r>
        <w:rPr>
          <w:rFonts w:hint="eastAsia"/>
          <w:sz w:val="28"/>
          <w:szCs w:val="28"/>
        </w:rPr>
        <w:t>等）。</w:t>
      </w:r>
    </w:p>
    <w:p w14:paraId="6D299FB0" w14:textId="77777777" w:rsidR="00CB1AF4" w:rsidRDefault="008B7146">
      <w:pPr>
        <w:pStyle w:val="a3"/>
        <w:spacing w:line="42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/>
          <w:sz w:val="28"/>
          <w:szCs w:val="28"/>
        </w:rPr>
        <w:t>遵守考试保密制度，不准暗示、协助或支持考生违规，不得拆封缺考考生试卷或多余的空白试卷，不得以任何理由拍照、私留、复制试卷，也不得指使他人进行以上违规行为。监考员违规的，将按有关规定处理；触犯刑律的，移送司法机关处理。</w:t>
      </w:r>
    </w:p>
    <w:p w14:paraId="24C8AD3B" w14:textId="77777777" w:rsidR="00CB1AF4" w:rsidRDefault="00CB1AF4">
      <w:pPr>
        <w:pStyle w:val="a3"/>
        <w:spacing w:line="440" w:lineRule="exact"/>
        <w:ind w:firstLine="0"/>
        <w:rPr>
          <w:sz w:val="28"/>
          <w:szCs w:val="28"/>
        </w:rPr>
      </w:pPr>
    </w:p>
    <w:p w14:paraId="392036FB" w14:textId="77777777" w:rsidR="00CB1AF4" w:rsidRDefault="00CB1AF4">
      <w:pPr>
        <w:pStyle w:val="a3"/>
        <w:spacing w:line="440" w:lineRule="exact"/>
        <w:ind w:firstLine="0"/>
        <w:rPr>
          <w:sz w:val="28"/>
          <w:szCs w:val="28"/>
        </w:rPr>
      </w:pPr>
    </w:p>
    <w:p w14:paraId="2BA4AFF9" w14:textId="77777777" w:rsidR="00CB1AF4" w:rsidRDefault="008B7146">
      <w:pPr>
        <w:pStyle w:val="a3"/>
        <w:spacing w:line="440" w:lineRule="exact"/>
        <w:ind w:firstLineChars="406" w:firstLine="1137"/>
        <w:rPr>
          <w:sz w:val="28"/>
          <w:szCs w:val="28"/>
        </w:rPr>
      </w:pPr>
      <w:r>
        <w:rPr>
          <w:sz w:val="28"/>
        </w:rPr>
        <w:pict w14:anchorId="5B753E22">
          <v:shape id="_x0000_s1027" type="#_x0000_t202" style="position:absolute;left:0;text-align:left;margin-left:-6pt;margin-top:2.9pt;width:53.35pt;height:163.3pt;z-index:251661312;mso-width-relative:page;mso-height-relative:page" o:gfxdata="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jBNkXaAAAACAEAAA8AAAAAAAAAAQAgAAAA&#10;IgAAAGRycy9kb3ducmV2LnhtbFBLAQIUABQAAAAIAIdO4kBi/8Q/QgIAAL4EAAAOAAAAAAAAAAEA&#10;IAAAACkBAABkcnMvZTJvRG9jLnhtbFBLBQYAAAAABgAGAFkBAADdBQAAAAA=&#10;" strokecolor="white" strokeweight="1.25pt">
            <v:fill angle="90" focus="100%" type="gradient">
              <o:fill v:ext="view" type="gradientUnscaled"/>
            </v:fill>
            <v:textbox>
              <w:txbxContent>
                <w:p w14:paraId="14FCE163" w14:textId="77777777" w:rsidR="00CB1AF4" w:rsidRDefault="008B7146">
                  <w:pPr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hint="eastAsia"/>
                      <w:b/>
                      <w:bCs/>
                      <w:sz w:val="48"/>
                      <w:szCs w:val="48"/>
                    </w:rPr>
                    <w:t>特</w:t>
                  </w:r>
                </w:p>
                <w:p w14:paraId="3AA6E099" w14:textId="77777777" w:rsidR="00CB1AF4" w:rsidRDefault="008B7146">
                  <w:pPr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hint="eastAsia"/>
                      <w:b/>
                      <w:bCs/>
                      <w:sz w:val="48"/>
                      <w:szCs w:val="48"/>
                    </w:rPr>
                    <w:t>别</w:t>
                  </w:r>
                </w:p>
                <w:p w14:paraId="72A254C3" w14:textId="77777777" w:rsidR="00CB1AF4" w:rsidRDefault="008B7146">
                  <w:pPr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hint="eastAsia"/>
                      <w:b/>
                      <w:bCs/>
                      <w:sz w:val="48"/>
                      <w:szCs w:val="48"/>
                    </w:rPr>
                    <w:t>注</w:t>
                  </w:r>
                </w:p>
                <w:p w14:paraId="4980AADC" w14:textId="77777777" w:rsidR="00CB1AF4" w:rsidRDefault="008B7146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sz w:val="48"/>
                      <w:szCs w:val="48"/>
                    </w:rPr>
                    <w:t>意</w:t>
                  </w:r>
                </w:p>
              </w:txbxContent>
            </v:textbox>
          </v:shape>
        </w:pic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监考员手上</w:t>
      </w:r>
      <w:r>
        <w:rPr>
          <w:rFonts w:hint="eastAsia"/>
          <w:b/>
          <w:bCs/>
          <w:sz w:val="28"/>
          <w:szCs w:val="28"/>
        </w:rPr>
        <w:t>有四份</w:t>
      </w:r>
      <w:r>
        <w:rPr>
          <w:rFonts w:hint="eastAsia"/>
          <w:sz w:val="28"/>
          <w:szCs w:val="28"/>
        </w:rPr>
        <w:t>与座位代码相对应的考生名单：</w:t>
      </w:r>
    </w:p>
    <w:p w14:paraId="7B107FFB" w14:textId="77777777" w:rsidR="00CB1AF4" w:rsidRDefault="008B7146">
      <w:pPr>
        <w:pStyle w:val="a3"/>
        <w:spacing w:line="440" w:lineRule="exact"/>
        <w:ind w:firstLineChars="406" w:firstLine="1137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hint="eastAsia"/>
          <w:b/>
          <w:sz w:val="28"/>
          <w:szCs w:val="28"/>
        </w:rPr>
        <w:t>一份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b/>
          <w:bCs/>
          <w:sz w:val="28"/>
          <w:szCs w:val="28"/>
        </w:rPr>
        <w:t>门贴</w:t>
      </w:r>
      <w:r>
        <w:rPr>
          <w:rFonts w:hint="eastAsia"/>
          <w:sz w:val="28"/>
          <w:szCs w:val="28"/>
        </w:rPr>
        <w:t>，需贴于考场前门上；</w:t>
      </w:r>
      <w:r>
        <w:rPr>
          <w:rFonts w:hint="eastAsia"/>
          <w:sz w:val="28"/>
          <w:szCs w:val="28"/>
        </w:rPr>
        <w:t xml:space="preserve">  </w:t>
      </w:r>
    </w:p>
    <w:p w14:paraId="158EEE96" w14:textId="77777777" w:rsidR="00CB1AF4" w:rsidRDefault="008B7146">
      <w:pPr>
        <w:pStyle w:val="a3"/>
        <w:spacing w:line="440" w:lineRule="exact"/>
        <w:ind w:firstLineChars="605" w:firstLine="1701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一份</w:t>
      </w:r>
      <w:r>
        <w:rPr>
          <w:rFonts w:hint="eastAsia"/>
          <w:sz w:val="28"/>
          <w:szCs w:val="28"/>
        </w:rPr>
        <w:t>为座位条（蓝色带照片）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张），需裁剪并</w:t>
      </w:r>
      <w:r>
        <w:rPr>
          <w:rFonts w:hint="eastAsia"/>
          <w:sz w:val="28"/>
          <w:szCs w:val="28"/>
        </w:rPr>
        <w:t>按顺序</w:t>
      </w:r>
      <w:r>
        <w:rPr>
          <w:rFonts w:hint="eastAsia"/>
          <w:b/>
          <w:bCs/>
          <w:sz w:val="28"/>
          <w:szCs w:val="28"/>
        </w:rPr>
        <w:t>贴于考生</w:t>
      </w:r>
      <w:r>
        <w:rPr>
          <w:rFonts w:hint="eastAsia"/>
          <w:sz w:val="28"/>
          <w:szCs w:val="28"/>
        </w:rPr>
        <w:t>座位左上角</w:t>
      </w:r>
      <w:r>
        <w:rPr>
          <w:rFonts w:hint="eastAsia"/>
          <w:b/>
          <w:bCs/>
          <w:sz w:val="28"/>
          <w:szCs w:val="28"/>
        </w:rPr>
        <w:t>；</w:t>
      </w:r>
    </w:p>
    <w:p w14:paraId="6DEBDD71" w14:textId="77777777" w:rsidR="00CB1AF4" w:rsidRDefault="008B7146">
      <w:pPr>
        <w:pStyle w:val="a3"/>
        <w:spacing w:line="440" w:lineRule="exact"/>
        <w:ind w:leftChars="798" w:left="1676" w:firstLine="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一份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b/>
          <w:sz w:val="28"/>
          <w:szCs w:val="28"/>
          <w:u w:val="single"/>
        </w:rPr>
        <w:t>《诚信考试承诺书》，要求</w:t>
      </w:r>
      <w:r>
        <w:rPr>
          <w:rFonts w:hint="eastAsia"/>
          <w:sz w:val="28"/>
          <w:szCs w:val="28"/>
        </w:rPr>
        <w:t>考生签字；</w:t>
      </w:r>
    </w:p>
    <w:p w14:paraId="243E6F17" w14:textId="77777777" w:rsidR="00CB1AF4" w:rsidRDefault="008B7146">
      <w:pPr>
        <w:pStyle w:val="a3"/>
        <w:spacing w:line="440" w:lineRule="exact"/>
        <w:ind w:leftChars="798" w:left="1676" w:firstLine="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一份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b/>
          <w:bCs/>
          <w:sz w:val="28"/>
          <w:szCs w:val="28"/>
        </w:rPr>
        <w:t>考生名册（白色带照片</w:t>
      </w:r>
      <w:r>
        <w:rPr>
          <w:rFonts w:hint="eastAsia"/>
          <w:sz w:val="28"/>
          <w:szCs w:val="28"/>
        </w:rPr>
        <w:t>），用于核查考生人</w:t>
      </w:r>
      <w:proofErr w:type="gramStart"/>
      <w:r>
        <w:rPr>
          <w:rFonts w:hint="eastAsia"/>
          <w:sz w:val="28"/>
          <w:szCs w:val="28"/>
        </w:rPr>
        <w:t>相是否</w:t>
      </w:r>
      <w:proofErr w:type="gramEnd"/>
      <w:r>
        <w:rPr>
          <w:rFonts w:hint="eastAsia"/>
          <w:sz w:val="28"/>
          <w:szCs w:val="28"/>
        </w:rPr>
        <w:t>一致；其背面是</w:t>
      </w:r>
      <w:r>
        <w:rPr>
          <w:rFonts w:hint="eastAsia"/>
          <w:b/>
          <w:sz w:val="28"/>
          <w:szCs w:val="28"/>
          <w:u w:val="single"/>
        </w:rPr>
        <w:t>《考场记录单》，并印有考</w:t>
      </w:r>
      <w:proofErr w:type="gramStart"/>
      <w:r>
        <w:rPr>
          <w:rFonts w:hint="eastAsia"/>
          <w:b/>
          <w:sz w:val="28"/>
          <w:szCs w:val="28"/>
          <w:u w:val="single"/>
        </w:rPr>
        <w:t>务</w:t>
      </w:r>
      <w:proofErr w:type="gramEnd"/>
      <w:r>
        <w:rPr>
          <w:rFonts w:hint="eastAsia"/>
          <w:b/>
          <w:sz w:val="28"/>
          <w:szCs w:val="28"/>
          <w:u w:val="single"/>
        </w:rPr>
        <w:t>办公室地点；</w:t>
      </w:r>
    </w:p>
    <w:p w14:paraId="6A0CF997" w14:textId="77777777" w:rsidR="00CB1AF4" w:rsidRDefault="008B7146">
      <w:pPr>
        <w:pStyle w:val="a3"/>
        <w:spacing w:line="440" w:lineRule="exact"/>
        <w:ind w:leftChars="665" w:left="1670" w:hangingChars="98" w:hanging="274"/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如果</w:t>
      </w:r>
      <w:r>
        <w:rPr>
          <w:rFonts w:hint="eastAsia"/>
          <w:b/>
          <w:bCs/>
          <w:sz w:val="28"/>
          <w:szCs w:val="28"/>
        </w:rPr>
        <w:t>同一教室有多个考场</w:t>
      </w:r>
      <w:r>
        <w:rPr>
          <w:rFonts w:hint="eastAsia"/>
          <w:sz w:val="28"/>
          <w:szCs w:val="28"/>
        </w:rPr>
        <w:t>，请提前协调好考场布局，并提醒考生核对</w:t>
      </w:r>
      <w:r>
        <w:rPr>
          <w:rFonts w:hint="eastAsia"/>
          <w:b/>
          <w:bCs/>
          <w:sz w:val="28"/>
          <w:szCs w:val="28"/>
        </w:rPr>
        <w:t>座位条信息确认无误后入座</w:t>
      </w:r>
      <w:r>
        <w:rPr>
          <w:rFonts w:hint="eastAsia"/>
          <w:sz w:val="28"/>
          <w:szCs w:val="28"/>
        </w:rPr>
        <w:t>。</w:t>
      </w:r>
    </w:p>
    <w:p w14:paraId="240B23A9" w14:textId="77777777" w:rsidR="00CB1AF4" w:rsidRDefault="008B7146">
      <w:r>
        <w:rPr>
          <w:rFonts w:hint="eastAsia"/>
        </w:rPr>
        <w:br w:type="page"/>
      </w:r>
    </w:p>
    <w:p w14:paraId="1378D36A" w14:textId="2C6802F1" w:rsidR="00CB1AF4" w:rsidDel="005D06BD" w:rsidRDefault="00CB1AF4">
      <w:pPr>
        <w:pStyle w:val="a3"/>
        <w:ind w:leftChars="400" w:left="840" w:firstLineChars="200" w:firstLine="420"/>
        <w:rPr>
          <w:del w:id="315" w:author="陈积(6000090)" w:date="2025-06-06T11:22:00Z"/>
        </w:rPr>
      </w:pPr>
    </w:p>
    <w:p w14:paraId="1ACCF024" w14:textId="77777777" w:rsidR="00CB1AF4" w:rsidRDefault="00CB1AF4">
      <w:pPr>
        <w:pStyle w:val="2"/>
        <w:spacing w:before="0" w:after="0" w:line="440" w:lineRule="exact"/>
        <w:ind w:firstLine="535"/>
        <w:jc w:val="center"/>
        <w:rPr>
          <w:rFonts w:ascii="仿宋" w:eastAsia="仿宋" w:hAnsi="仿宋" w:cs="仿宋" w:hint="eastAsia"/>
          <w:sz w:val="40"/>
          <w:szCs w:val="40"/>
        </w:rPr>
      </w:pPr>
    </w:p>
    <w:p w14:paraId="54075B01" w14:textId="77777777" w:rsidR="00CB1AF4" w:rsidRDefault="008B7146">
      <w:pPr>
        <w:pStyle w:val="2"/>
        <w:spacing w:before="0" w:after="0" w:line="440" w:lineRule="exact"/>
        <w:ind w:firstLine="535"/>
        <w:jc w:val="center"/>
        <w:rPr>
          <w:rFonts w:ascii="仿宋" w:eastAsia="仿宋" w:hAnsi="仿宋" w:cs="仿宋" w:hint="eastAsia"/>
          <w:sz w:val="40"/>
          <w:szCs w:val="40"/>
        </w:rPr>
      </w:pPr>
      <w:r>
        <w:rPr>
          <w:rFonts w:ascii="仿宋" w:eastAsia="仿宋" w:hAnsi="仿宋" w:cs="仿宋" w:hint="eastAsia"/>
          <w:sz w:val="40"/>
          <w:szCs w:val="40"/>
        </w:rPr>
        <w:t>考</w:t>
      </w:r>
      <w:r>
        <w:rPr>
          <w:rFonts w:ascii="仿宋" w:eastAsia="仿宋" w:hAnsi="仿宋" w:cs="仿宋" w:hint="eastAsia"/>
          <w:sz w:val="40"/>
          <w:szCs w:val="40"/>
        </w:rPr>
        <w:t xml:space="preserve"> </w:t>
      </w:r>
      <w:r>
        <w:rPr>
          <w:rFonts w:ascii="仿宋" w:eastAsia="仿宋" w:hAnsi="仿宋" w:cs="仿宋" w:hint="eastAsia"/>
          <w:sz w:val="40"/>
          <w:szCs w:val="40"/>
        </w:rPr>
        <w:t>场</w:t>
      </w:r>
      <w:r>
        <w:rPr>
          <w:rFonts w:ascii="仿宋" w:eastAsia="仿宋" w:hAnsi="仿宋" w:cs="仿宋" w:hint="eastAsia"/>
          <w:sz w:val="40"/>
          <w:szCs w:val="40"/>
        </w:rPr>
        <w:t xml:space="preserve"> </w:t>
      </w:r>
      <w:r>
        <w:rPr>
          <w:rFonts w:ascii="仿宋" w:eastAsia="仿宋" w:hAnsi="仿宋" w:cs="仿宋" w:hint="eastAsia"/>
          <w:sz w:val="40"/>
          <w:szCs w:val="40"/>
        </w:rPr>
        <w:t>纪</w:t>
      </w:r>
      <w:r>
        <w:rPr>
          <w:rFonts w:ascii="仿宋" w:eastAsia="仿宋" w:hAnsi="仿宋" w:cs="仿宋" w:hint="eastAsia"/>
          <w:sz w:val="40"/>
          <w:szCs w:val="40"/>
        </w:rPr>
        <w:t xml:space="preserve"> </w:t>
      </w:r>
      <w:r>
        <w:rPr>
          <w:rFonts w:ascii="仿宋" w:eastAsia="仿宋" w:hAnsi="仿宋" w:cs="仿宋" w:hint="eastAsia"/>
          <w:sz w:val="40"/>
          <w:szCs w:val="40"/>
        </w:rPr>
        <w:t>律（宣读）</w:t>
      </w:r>
    </w:p>
    <w:p w14:paraId="09690C5E" w14:textId="77777777" w:rsidR="00CB1AF4" w:rsidRDefault="008B7146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考生应严格遵守学校有关考试管理的规定，为确保本次考试的顺利进行，</w:t>
      </w:r>
      <w:proofErr w:type="gramStart"/>
      <w:r>
        <w:rPr>
          <w:rFonts w:ascii="宋体" w:hAnsi="宋体" w:cs="宋体" w:hint="eastAsia"/>
          <w:sz w:val="28"/>
          <w:szCs w:val="28"/>
        </w:rPr>
        <w:t>现特别</w:t>
      </w:r>
      <w:proofErr w:type="gramEnd"/>
      <w:r>
        <w:rPr>
          <w:rFonts w:ascii="宋体" w:hAnsi="宋体" w:cs="宋体" w:hint="eastAsia"/>
          <w:sz w:val="28"/>
          <w:szCs w:val="28"/>
        </w:rPr>
        <w:t>强调以下几点：</w:t>
      </w:r>
    </w:p>
    <w:p w14:paraId="12684E9E" w14:textId="77777777" w:rsidR="00CB1AF4" w:rsidRDefault="008B7146">
      <w:pPr>
        <w:spacing w:line="480" w:lineRule="exact"/>
        <w:ind w:left="420" w:hangingChars="150" w:hanging="4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考生在考试全过程（考试结束哨声响起前）无特殊情况不得离开考场，不论以任何理由离开考场后都不得重返考场。</w:t>
      </w:r>
    </w:p>
    <w:p w14:paraId="20066566" w14:textId="77777777" w:rsidR="00CB1AF4" w:rsidRDefault="008B7146">
      <w:pPr>
        <w:numPr>
          <w:ilvl w:val="0"/>
          <w:numId w:val="1"/>
        </w:num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考生参加考试必须带齐双证（准考证、身份证），无身份证者，</w:t>
      </w:r>
      <w:r>
        <w:rPr>
          <w:rFonts w:ascii="宋体" w:hAnsi="宋体" w:cs="宋体" w:hint="eastAsia"/>
          <w:sz w:val="32"/>
          <w:szCs w:val="32"/>
        </w:rPr>
        <w:t>须持学院出具的“临时考试专用证”及学生证或</w:t>
      </w:r>
      <w:proofErr w:type="gramStart"/>
      <w:r>
        <w:rPr>
          <w:rFonts w:ascii="宋体" w:hAnsi="宋体" w:cs="宋体" w:hint="eastAsia"/>
          <w:sz w:val="32"/>
          <w:szCs w:val="32"/>
        </w:rPr>
        <w:t>一</w:t>
      </w:r>
      <w:proofErr w:type="gramEnd"/>
      <w:r>
        <w:rPr>
          <w:rFonts w:ascii="宋体" w:hAnsi="宋体" w:cs="宋体" w:hint="eastAsia"/>
          <w:sz w:val="32"/>
          <w:szCs w:val="32"/>
        </w:rPr>
        <w:t>卡通。要求各证件上的相片、姓名等信息必须清晰。</w:t>
      </w:r>
      <w:r>
        <w:rPr>
          <w:rFonts w:ascii="宋体" w:hAnsi="宋体" w:cs="宋体" w:hint="eastAsia"/>
          <w:sz w:val="28"/>
          <w:szCs w:val="28"/>
        </w:rPr>
        <w:t>证件不齐者，一律拒绝入场。</w:t>
      </w:r>
    </w:p>
    <w:p w14:paraId="6B8170C1" w14:textId="77777777" w:rsidR="00CB1AF4" w:rsidRDefault="008B7146">
      <w:pPr>
        <w:numPr>
          <w:ilvl w:val="0"/>
          <w:numId w:val="1"/>
        </w:num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除考试必须用品外，严禁携带包、书籍、资料、纸张、通讯工具（如手机及其他无线接收、传送设备等）、计时工具（如手表、时钟等）、电子存储记忆录放设备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智能眼镜</w:t>
      </w:r>
      <w:r>
        <w:rPr>
          <w:rFonts w:ascii="宋体" w:hAnsi="宋体" w:cs="宋体" w:hint="eastAsia"/>
          <w:sz w:val="28"/>
          <w:szCs w:val="28"/>
        </w:rPr>
        <w:t>等违禁物品进入考场，考试过程中，凡在考生身上或周围发现违禁物品，无论偷看与否，均按考试违规处理。</w:t>
      </w:r>
    </w:p>
    <w:p w14:paraId="24304DE8" w14:textId="77777777" w:rsidR="00CB1AF4" w:rsidRDefault="008B7146">
      <w:pPr>
        <w:numPr>
          <w:ilvl w:val="0"/>
          <w:numId w:val="1"/>
        </w:num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不得在准考证正、反两面涂改或书写任何内容（入场前已经在准考证上填写信息的，应在开考前主动交监考人员保管）</w:t>
      </w:r>
      <w:r>
        <w:rPr>
          <w:rFonts w:ascii="宋体" w:hAnsi="宋体" w:cs="宋体" w:hint="eastAsia"/>
          <w:sz w:val="28"/>
          <w:szCs w:val="28"/>
        </w:rPr>
        <w:t>；</w:t>
      </w:r>
      <w:r>
        <w:rPr>
          <w:rFonts w:ascii="宋体" w:hAnsi="宋体" w:cs="宋体" w:hint="eastAsia"/>
          <w:sz w:val="28"/>
          <w:szCs w:val="28"/>
        </w:rPr>
        <w:t>不得在除试题册、答题卡外任何地方涂写与考试有关的内容，不得在答题卡上做任何标记，非听力考试期间不得佩戴耳机，否则均按考试违规处理。</w:t>
      </w:r>
    </w:p>
    <w:p w14:paraId="6F60494A" w14:textId="77777777" w:rsidR="00CB1AF4" w:rsidRDefault="008B7146">
      <w:pPr>
        <w:numPr>
          <w:ilvl w:val="0"/>
          <w:numId w:val="1"/>
        </w:num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试卷分发后，考生先核查试题册、答题卡与本人报考的科目是否相符，检查试卷册及答题卡的印刷质量，如有不清晰、缺页、破损、装订错误等问题应立即举手向监考员报告，但不准询问题意等问题。核准信息后，用黑色签字笔填写姓名和准考证号，用</w:t>
      </w:r>
      <w:r>
        <w:rPr>
          <w:rFonts w:ascii="宋体" w:hAnsi="宋体" w:cs="宋体" w:hint="eastAsia"/>
          <w:sz w:val="28"/>
          <w:szCs w:val="28"/>
        </w:rPr>
        <w:t>2B</w:t>
      </w:r>
      <w:r>
        <w:rPr>
          <w:rFonts w:ascii="宋体" w:hAnsi="宋体" w:cs="宋体" w:hint="eastAsia"/>
          <w:sz w:val="28"/>
          <w:szCs w:val="28"/>
        </w:rPr>
        <w:t>铅笔填涂相应信息点。</w:t>
      </w:r>
    </w:p>
    <w:p w14:paraId="66476739" w14:textId="77777777" w:rsidR="00CB1AF4" w:rsidRDefault="008B7146">
      <w:pPr>
        <w:numPr>
          <w:ilvl w:val="0"/>
          <w:numId w:val="1"/>
        </w:num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考生在开考信号发出后方可开始答题。考场内时钟的时间仅供参考。</w:t>
      </w:r>
    </w:p>
    <w:p w14:paraId="10A6EE84" w14:textId="77777777" w:rsidR="00CB1AF4" w:rsidRDefault="008B7146">
      <w:pPr>
        <w:numPr>
          <w:ilvl w:val="0"/>
          <w:numId w:val="1"/>
        </w:numPr>
        <w:spacing w:line="48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考场内必须保持安静，严禁交头接耳、东张西望，如需借用考试工具需要举手示意。</w:t>
      </w:r>
    </w:p>
    <w:p w14:paraId="1221015A" w14:textId="77777777" w:rsidR="00CB1AF4" w:rsidRDefault="008B7146">
      <w:pPr>
        <w:numPr>
          <w:ilvl w:val="0"/>
          <w:numId w:val="1"/>
        </w:numPr>
        <w:spacing w:line="480" w:lineRule="exact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考试结束哨响后，应立即停止答题并将试卷翻放在桌上，等待监考人员收取并清点无误后方可离开考场。</w:t>
      </w:r>
    </w:p>
    <w:p w14:paraId="2FEE6338" w14:textId="77777777" w:rsidR="00CB1AF4" w:rsidRDefault="008B7146">
      <w:pPr>
        <w:spacing w:line="480" w:lineRule="exact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9.</w:t>
      </w:r>
      <w:r>
        <w:rPr>
          <w:rFonts w:ascii="宋体" w:hAnsi="宋体" w:cs="宋体" w:hint="eastAsia"/>
          <w:sz w:val="28"/>
          <w:szCs w:val="28"/>
        </w:rPr>
        <w:t>严禁携带任何考试资料（</w:t>
      </w:r>
      <w:r>
        <w:rPr>
          <w:rFonts w:ascii="宋体" w:hAnsi="宋体" w:cs="宋体" w:hint="eastAsia"/>
          <w:b/>
          <w:bCs/>
          <w:sz w:val="28"/>
          <w:szCs w:val="28"/>
        </w:rPr>
        <w:t>试卷、答题卡</w:t>
      </w:r>
      <w:r>
        <w:rPr>
          <w:rFonts w:ascii="宋体" w:hAnsi="宋体" w:cs="宋体" w:hint="eastAsia"/>
          <w:sz w:val="28"/>
          <w:szCs w:val="28"/>
        </w:rPr>
        <w:t>）离开考场。</w:t>
      </w:r>
    </w:p>
    <w:p w14:paraId="51B0B612" w14:textId="77777777" w:rsidR="00CB1AF4" w:rsidRDefault="008B7146">
      <w:pPr>
        <w:spacing w:line="480" w:lineRule="exact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10.</w:t>
      </w:r>
      <w:r>
        <w:rPr>
          <w:rFonts w:ascii="宋体" w:hAnsi="宋体" w:cs="宋体" w:hint="eastAsia"/>
          <w:sz w:val="28"/>
          <w:szCs w:val="28"/>
        </w:rPr>
        <w:t>考生有违纪、作弊等行为，将按照《国家教育考试违规处理办法》、《桂林电子科技大学考试管理规定》进行处理。</w:t>
      </w:r>
    </w:p>
    <w:p w14:paraId="502AB2F7" w14:textId="77777777" w:rsidR="00CB1AF4" w:rsidRDefault="00CB1AF4">
      <w:pPr>
        <w:pStyle w:val="a3"/>
        <w:ind w:leftChars="400" w:left="840" w:firstLineChars="200" w:firstLine="420"/>
      </w:pPr>
    </w:p>
    <w:p w14:paraId="72A4142E" w14:textId="77777777" w:rsidR="00CB1AF4" w:rsidRDefault="008B7146">
      <w:pPr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br w:type="page"/>
      </w:r>
    </w:p>
    <w:p w14:paraId="2B22030E" w14:textId="77777777" w:rsidR="00CB1AF4" w:rsidRDefault="00CB1AF4">
      <w:pPr>
        <w:tabs>
          <w:tab w:val="left" w:pos="360"/>
        </w:tabs>
        <w:spacing w:line="480" w:lineRule="exact"/>
        <w:jc w:val="center"/>
        <w:rPr>
          <w:b/>
          <w:sz w:val="44"/>
          <w:szCs w:val="44"/>
        </w:rPr>
      </w:pPr>
    </w:p>
    <w:p w14:paraId="62BCC64D" w14:textId="77777777" w:rsidR="00CB1AF4" w:rsidRDefault="008B7146">
      <w:pPr>
        <w:tabs>
          <w:tab w:val="left" w:pos="360"/>
        </w:tabs>
        <w:spacing w:line="48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考</w:t>
      </w:r>
      <w:proofErr w:type="gramStart"/>
      <w:r>
        <w:rPr>
          <w:rFonts w:hint="eastAsia"/>
          <w:b/>
          <w:sz w:val="44"/>
          <w:szCs w:val="44"/>
        </w:rPr>
        <w:t>务</w:t>
      </w:r>
      <w:proofErr w:type="gramEnd"/>
      <w:r>
        <w:rPr>
          <w:rFonts w:hint="eastAsia"/>
          <w:b/>
          <w:sz w:val="44"/>
          <w:szCs w:val="44"/>
        </w:rPr>
        <w:t>办公室</w:t>
      </w:r>
    </w:p>
    <w:p w14:paraId="60E79689" w14:textId="77777777" w:rsidR="00CB1AF4" w:rsidRDefault="00CB1AF4">
      <w:pPr>
        <w:tabs>
          <w:tab w:val="left" w:pos="360"/>
        </w:tabs>
        <w:spacing w:line="480" w:lineRule="exact"/>
        <w:jc w:val="left"/>
        <w:rPr>
          <w:rFonts w:ascii="宋体" w:hAnsi="宋体" w:hint="eastAsia"/>
          <w:sz w:val="28"/>
          <w:szCs w:val="28"/>
        </w:rPr>
      </w:pPr>
    </w:p>
    <w:tbl>
      <w:tblPr>
        <w:tblpPr w:leftFromText="180" w:rightFromText="180" w:vertAnchor="text" w:horzAnchor="page" w:tblpX="1716" w:tblpY="179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2780"/>
        <w:gridCol w:w="4344"/>
      </w:tblGrid>
      <w:tr w:rsidR="00CB1AF4" w14:paraId="3FFEEF50" w14:textId="77777777">
        <w:trPr>
          <w:trHeight w:val="672"/>
        </w:trPr>
        <w:tc>
          <w:tcPr>
            <w:tcW w:w="1906" w:type="dxa"/>
            <w:vMerge w:val="restart"/>
            <w:vAlign w:val="center"/>
          </w:tcPr>
          <w:p w14:paraId="5FD21D10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考</w:t>
            </w:r>
            <w:proofErr w:type="gramStart"/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务</w:t>
            </w:r>
            <w:proofErr w:type="gramEnd"/>
          </w:p>
          <w:p w14:paraId="29B124F0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办公室</w:t>
            </w:r>
          </w:p>
        </w:tc>
        <w:tc>
          <w:tcPr>
            <w:tcW w:w="2780" w:type="dxa"/>
            <w:vAlign w:val="center"/>
          </w:tcPr>
          <w:p w14:paraId="0C50E62E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校</w:t>
            </w: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区</w:t>
            </w:r>
          </w:p>
        </w:tc>
        <w:tc>
          <w:tcPr>
            <w:tcW w:w="4344" w:type="dxa"/>
            <w:vAlign w:val="center"/>
          </w:tcPr>
          <w:p w14:paraId="5F2E1700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地</w:t>
            </w: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点</w:t>
            </w:r>
          </w:p>
        </w:tc>
      </w:tr>
      <w:tr w:rsidR="00CB1AF4" w14:paraId="4EBDF60F" w14:textId="77777777">
        <w:trPr>
          <w:trHeight w:val="6276"/>
        </w:trPr>
        <w:tc>
          <w:tcPr>
            <w:tcW w:w="1906" w:type="dxa"/>
            <w:vMerge/>
          </w:tcPr>
          <w:p w14:paraId="10D2CE1C" w14:textId="77777777" w:rsidR="00CB1AF4" w:rsidRDefault="00CB1AF4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</w:p>
        </w:tc>
        <w:tc>
          <w:tcPr>
            <w:tcW w:w="2780" w:type="dxa"/>
            <w:vAlign w:val="center"/>
          </w:tcPr>
          <w:p w14:paraId="0049BFB0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花</w:t>
            </w:r>
          </w:p>
          <w:p w14:paraId="2457D3C4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江</w:t>
            </w:r>
          </w:p>
          <w:p w14:paraId="2B0B5F78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校</w:t>
            </w:r>
          </w:p>
          <w:p w14:paraId="3C807C6B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区</w:t>
            </w:r>
          </w:p>
        </w:tc>
        <w:tc>
          <w:tcPr>
            <w:tcW w:w="4344" w:type="dxa"/>
            <w:vAlign w:val="center"/>
          </w:tcPr>
          <w:p w14:paraId="294BFF34" w14:textId="77777777" w:rsidR="00CB1AF4" w:rsidRDefault="008B7146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05207</w:t>
            </w:r>
            <w:r>
              <w:rPr>
                <w:rFonts w:ascii="宋体" w:hAnsi="宋体" w:cs="宋体" w:hint="eastAsia"/>
                <w:b/>
                <w:bCs/>
                <w:snapToGrid w:val="0"/>
                <w:sz w:val="32"/>
                <w:szCs w:val="32"/>
              </w:rPr>
              <w:t>（日语）</w:t>
            </w:r>
          </w:p>
        </w:tc>
      </w:tr>
    </w:tbl>
    <w:p w14:paraId="318C1407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62C96A97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046D6A35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45917989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568259CD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38D8A4C3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3C8C2299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127B661B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4BD8F629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5128D98A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3C50BF47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62DC4300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5E68401E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0F28D2C2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2A7FCEC0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49A7CE0A" w14:textId="77777777" w:rsidR="00CB1AF4" w:rsidRDefault="00CB1AF4">
      <w:pPr>
        <w:rPr>
          <w:rFonts w:ascii="宋体" w:hAnsi="宋体" w:cs="宋体" w:hint="eastAsia"/>
          <w:b/>
          <w:highlight w:val="yellow"/>
        </w:rPr>
      </w:pPr>
    </w:p>
    <w:p w14:paraId="5BFDA64C" w14:textId="77777777" w:rsidR="00CB1AF4" w:rsidRDefault="00CB1AF4"/>
    <w:p w14:paraId="01F6F8F2" w14:textId="77777777" w:rsidR="00CB1AF4" w:rsidRDefault="00CB1AF4"/>
    <w:p w14:paraId="59A82296" w14:textId="77777777" w:rsidR="00CB1AF4" w:rsidRDefault="00CB1AF4"/>
    <w:p w14:paraId="12C62D1E" w14:textId="77777777" w:rsidR="00CB1AF4" w:rsidRDefault="00CB1AF4"/>
    <w:p w14:paraId="0A3B20A3" w14:textId="77777777" w:rsidR="00CB1AF4" w:rsidRDefault="00CB1AF4"/>
    <w:p w14:paraId="6FA99EF7" w14:textId="77777777" w:rsidR="00CB1AF4" w:rsidRDefault="00CB1AF4"/>
    <w:p w14:paraId="144CB771" w14:textId="77777777" w:rsidR="00CB1AF4" w:rsidRDefault="00CB1AF4"/>
    <w:p w14:paraId="124C53B5" w14:textId="77777777" w:rsidR="00CB1AF4" w:rsidRDefault="00CB1AF4"/>
    <w:p w14:paraId="25EEB741" w14:textId="77777777" w:rsidR="00CB1AF4" w:rsidRDefault="00CB1AF4">
      <w:pPr>
        <w:rPr>
          <w:rFonts w:ascii="宋体" w:hAnsi="宋体" w:cs="宋体" w:hint="eastAsia"/>
        </w:rPr>
      </w:pPr>
    </w:p>
    <w:sectPr w:rsidR="00CB1AF4">
      <w:pgSz w:w="11906" w:h="16838"/>
      <w:pgMar w:top="454" w:right="334" w:bottom="454" w:left="4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D3DB7"/>
    <w:multiLevelType w:val="multilevel"/>
    <w:tmpl w:val="4CAD3DB7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仿宋" w:eastAsia="仿宋" w:hAnsi="仿宋" w:cs="仿宋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209362464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陈积(6000090)">
    <w15:presenceInfo w15:providerId="None" w15:userId="陈积(6000090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E2A3F67"/>
    <w:rsid w:val="004A01E1"/>
    <w:rsid w:val="005353F3"/>
    <w:rsid w:val="005D06BD"/>
    <w:rsid w:val="006909C4"/>
    <w:rsid w:val="00A011A0"/>
    <w:rsid w:val="00A318F0"/>
    <w:rsid w:val="00B5017A"/>
    <w:rsid w:val="00B85EC2"/>
    <w:rsid w:val="00CB1AF4"/>
    <w:rsid w:val="00E36825"/>
    <w:rsid w:val="030B47EA"/>
    <w:rsid w:val="08055046"/>
    <w:rsid w:val="0B41349E"/>
    <w:rsid w:val="0D7B131D"/>
    <w:rsid w:val="157D7076"/>
    <w:rsid w:val="173527C0"/>
    <w:rsid w:val="1C381D54"/>
    <w:rsid w:val="20817D96"/>
    <w:rsid w:val="3062519A"/>
    <w:rsid w:val="32013CD9"/>
    <w:rsid w:val="33592C51"/>
    <w:rsid w:val="34C1023F"/>
    <w:rsid w:val="38AA5354"/>
    <w:rsid w:val="3B4A0358"/>
    <w:rsid w:val="452847AC"/>
    <w:rsid w:val="48693111"/>
    <w:rsid w:val="4E2A3F67"/>
    <w:rsid w:val="50766910"/>
    <w:rsid w:val="516A1DE7"/>
    <w:rsid w:val="518F3E50"/>
    <w:rsid w:val="527E75D2"/>
    <w:rsid w:val="61B826C3"/>
    <w:rsid w:val="6216766B"/>
    <w:rsid w:val="62914838"/>
    <w:rsid w:val="6AF87AA5"/>
    <w:rsid w:val="6B24202F"/>
    <w:rsid w:val="6C20090E"/>
    <w:rsid w:val="71B20DD6"/>
    <w:rsid w:val="73292E6D"/>
    <w:rsid w:val="75912F00"/>
    <w:rsid w:val="7B0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  <w14:docId w14:val="02F58E43"/>
  <w15:docId w15:val="{1EBB5728-806E-4117-9FAE-99C8C04CA3D9}"/>
  <w:trackRevision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="435"/>
    </w:pPr>
  </w:style>
  <w:style w:type="paragraph" w:styleId="a5">
    <w:name w:val="Revision"/>
    <w:hidden/>
    <w:uiPriority w:val="99"/>
    <w:unhideWhenUsed/>
    <w:rsid w:val="005D06BD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4">
    <w:name w:val="正文文本缩进 字符"/>
    <w:basedOn w:val="a0"/>
    <w:link w:val="a3"/>
    <w:rsid w:val="005D06BD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0">
    <w:name w:val="标题 1 字符"/>
    <w:basedOn w:val="a0"/>
    <w:link w:val="1"/>
    <w:rsid w:val="005D06B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彭慧</dc:creator>
  <cp:lastModifiedBy>陈积(6000090)</cp:lastModifiedBy>
  <cp:revision>4</cp:revision>
  <cp:lastPrinted>2025-06-05T11:08:00Z</cp:lastPrinted>
  <dcterms:created xsi:type="dcterms:W3CDTF">2025-04-23T01:32:00Z</dcterms:created>
  <dcterms:modified xsi:type="dcterms:W3CDTF">2025-06-06T03:20:00Z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BBA5CF818B7A4A5D801A0944DD91710C_11</vt:lpwstr>
  </property>
  <property fmtid="{D5CDD505-2E9C-101B-9397-08002B2CF9AE}" pid="4" name="KSOTemplateDocerSaveRecord">
    <vt:lpwstr>eyJoZGlkIjoiNTI5MDc1MGI4MWEzZmMwZTY2ODhkOTAwYmZmNDU3MWEifQ==</vt:lpwstr>
  </property>
</Properties>
</file>