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4490B">
      <w:pPr>
        <w:pStyle w:val="3"/>
        <w:spacing w:before="0" w:after="0" w:line="640" w:lineRule="exact"/>
        <w:ind w:firstLine="0"/>
        <w:jc w:val="left"/>
        <w:rPr>
          <w:ins w:id="1" w:author="曾妍" w:date="2025-06-06T16:25:23Z"/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rPrChange w:id="2" w:author="曾妍" w:date="2025-06-06T16:26:45Z">
            <w:rPr>
              <w:ins w:id="3" w:author="曾妍" w:date="2025-06-06T16:25:23Z"/>
              <w:rFonts w:hint="eastAsia" w:ascii="方正小标宋_GBK" w:hAnsi="方正小标宋_GBK" w:eastAsia="方正小标宋_GBK" w:cs="方正小标宋_GBK"/>
              <w:b w:val="0"/>
              <w:bCs w:val="0"/>
              <w:color w:val="000000"/>
              <w:sz w:val="44"/>
              <w:szCs w:val="44"/>
            </w:rPr>
          </w:rPrChange>
        </w:rPr>
        <w:pPrChange w:id="0" w:author="曾妍" w:date="2025-06-06T16:25:30Z">
          <w:pPr>
            <w:pStyle w:val="3"/>
            <w:spacing w:before="0" w:after="0" w:line="440" w:lineRule="exact"/>
            <w:ind w:firstLine="535"/>
            <w:jc w:val="center"/>
          </w:pPr>
        </w:pPrChange>
      </w:pPr>
      <w:ins w:id="4" w:author="曾妍" w:date="2025-06-06T16:25:35Z">
        <w:r>
          <w:rPr>
            <w:rFonts w:hint="default" w:ascii="Times New Roman" w:hAnsi="Times New Roman" w:cs="Times New Roman"/>
            <w:b w:val="0"/>
            <w:bCs w:val="0"/>
            <w:color w:val="000000"/>
            <w:sz w:val="32"/>
            <w:szCs w:val="32"/>
            <w:lang w:val="en-US" w:eastAsia="zh-CN"/>
            <w:rPrChange w:id="5" w:author="曾妍" w:date="2025-06-06T16:26:45Z">
              <w:rPr>
                <w:rFonts w:hint="eastAsia" w:ascii="黑体" w:hAnsi="黑体" w:cs="黑体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rPrChange>
          </w:rPr>
          <w:t>附件</w:t>
        </w:r>
      </w:ins>
      <w:ins w:id="7" w:author="曾妍" w:date="2025-06-06T16:25:36Z">
        <w:r>
          <w:rPr>
            <w:rFonts w:hint="default" w:ascii="Times New Roman" w:hAnsi="Times New Roman" w:cs="Times New Roman"/>
            <w:b w:val="0"/>
            <w:bCs w:val="0"/>
            <w:color w:val="000000"/>
            <w:sz w:val="32"/>
            <w:szCs w:val="32"/>
            <w:lang w:val="en-US" w:eastAsia="zh-CN"/>
            <w:rPrChange w:id="8" w:author="曾妍" w:date="2025-06-06T16:26:45Z">
              <w:rPr>
                <w:rFonts w:hint="eastAsia" w:ascii="黑体" w:hAnsi="黑体" w:cs="黑体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rPrChange>
          </w:rPr>
          <w:t>3</w:t>
        </w:r>
      </w:ins>
    </w:p>
    <w:p w14:paraId="3D6CD096">
      <w:pPr>
        <w:pStyle w:val="3"/>
        <w:spacing w:before="0" w:after="0" w:line="640" w:lineRule="exact"/>
        <w:ind w:firstLine="533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000000"/>
          <w:sz w:val="44"/>
          <w:szCs w:val="44"/>
          <w:rPrChange w:id="11" w:author="曾妍" w:date="2025-06-06T16:26:45Z">
            <w:rPr>
              <w:rFonts w:hint="eastAsia" w:ascii="仿宋" w:hAnsi="仿宋" w:eastAsia="仿宋" w:cs="仿宋"/>
              <w:b/>
              <w:bCs/>
              <w:color w:val="000000"/>
              <w:sz w:val="40"/>
              <w:szCs w:val="40"/>
            </w:rPr>
          </w:rPrChange>
        </w:rPr>
        <w:pPrChange w:id="10" w:author="曾妍" w:date="2025-06-06T16:08:49Z">
          <w:pPr>
            <w:pStyle w:val="3"/>
            <w:spacing w:before="0" w:after="0" w:line="440" w:lineRule="exact"/>
            <w:ind w:firstLine="535"/>
            <w:jc w:val="center"/>
          </w:pPr>
        </w:pPrChange>
      </w:pPr>
      <w:bookmarkStart w:id="0" w:name="_GoBack"/>
      <w:bookmarkEnd w:id="0"/>
      <w:r>
        <w:rPr>
          <w:rFonts w:hint="default" w:ascii="Times New Roman" w:hAnsi="Times New Roman" w:eastAsia="方正小标宋_GBK" w:cs="Times New Roman"/>
          <w:b w:val="0"/>
          <w:bCs w:val="0"/>
          <w:color w:val="000000"/>
          <w:sz w:val="44"/>
          <w:szCs w:val="44"/>
          <w:rPrChange w:id="12" w:author="曾妍" w:date="2025-06-06T16:26:45Z">
            <w:rPr>
              <w:rFonts w:hint="eastAsia" w:ascii="仿宋" w:hAnsi="仿宋" w:eastAsia="仿宋" w:cs="仿宋"/>
              <w:b/>
              <w:bCs/>
              <w:color w:val="000000"/>
              <w:sz w:val="40"/>
              <w:szCs w:val="40"/>
            </w:rPr>
          </w:rPrChange>
        </w:rPr>
        <w:t>考</w:t>
      </w:r>
      <w:del w:id="13" w:author="曾妍" w:date="2025-06-06T16:26:32Z">
        <w:r>
          <w:rPr>
            <w:rFonts w:hint="default" w:ascii="Times New Roman" w:hAnsi="Times New Roman" w:eastAsia="方正小标宋_GBK" w:cs="Times New Roman"/>
            <w:b w:val="0"/>
            <w:bCs w:val="0"/>
            <w:color w:val="000000"/>
            <w:sz w:val="44"/>
            <w:szCs w:val="44"/>
            <w:rPrChange w:id="14" w:author="曾妍" w:date="2025-06-06T16:26:45Z">
              <w:rPr>
                <w:rFonts w:hint="eastAsia" w:ascii="仿宋" w:hAnsi="仿宋" w:eastAsia="仿宋" w:cs="仿宋"/>
                <w:b/>
                <w:bCs/>
                <w:color w:val="000000"/>
                <w:sz w:val="40"/>
                <w:szCs w:val="40"/>
              </w:rPr>
            </w:rPrChange>
          </w:rPr>
          <w:delText xml:space="preserve"> </w:delText>
        </w:r>
      </w:del>
      <w:r>
        <w:rPr>
          <w:rFonts w:hint="default" w:ascii="Times New Roman" w:hAnsi="Times New Roman" w:eastAsia="方正小标宋_GBK" w:cs="Times New Roman"/>
          <w:b w:val="0"/>
          <w:bCs w:val="0"/>
          <w:color w:val="000000"/>
          <w:sz w:val="44"/>
          <w:szCs w:val="44"/>
          <w:rPrChange w:id="16" w:author="曾妍" w:date="2025-06-06T16:26:45Z">
            <w:rPr>
              <w:rFonts w:hint="eastAsia" w:ascii="仿宋" w:hAnsi="仿宋" w:eastAsia="仿宋" w:cs="仿宋"/>
              <w:b/>
              <w:bCs/>
              <w:color w:val="000000"/>
              <w:sz w:val="40"/>
              <w:szCs w:val="40"/>
            </w:rPr>
          </w:rPrChange>
        </w:rPr>
        <w:t>场</w:t>
      </w:r>
      <w:del w:id="17" w:author="曾妍" w:date="2025-06-06T16:26:30Z">
        <w:r>
          <w:rPr>
            <w:rFonts w:hint="default" w:ascii="Times New Roman" w:hAnsi="Times New Roman" w:eastAsia="方正小标宋_GBK" w:cs="Times New Roman"/>
            <w:b w:val="0"/>
            <w:bCs w:val="0"/>
            <w:color w:val="000000"/>
            <w:sz w:val="44"/>
            <w:szCs w:val="44"/>
            <w:rPrChange w:id="18" w:author="曾妍" w:date="2025-06-06T16:26:45Z">
              <w:rPr>
                <w:rFonts w:hint="eastAsia" w:ascii="仿宋" w:hAnsi="仿宋" w:eastAsia="仿宋" w:cs="仿宋"/>
                <w:b/>
                <w:bCs/>
                <w:color w:val="000000"/>
                <w:sz w:val="40"/>
                <w:szCs w:val="40"/>
              </w:rPr>
            </w:rPrChange>
          </w:rPr>
          <w:delText xml:space="preserve"> </w:delText>
        </w:r>
      </w:del>
      <w:r>
        <w:rPr>
          <w:rFonts w:hint="default" w:ascii="Times New Roman" w:hAnsi="Times New Roman" w:eastAsia="方正小标宋_GBK" w:cs="Times New Roman"/>
          <w:b w:val="0"/>
          <w:bCs w:val="0"/>
          <w:color w:val="000000"/>
          <w:sz w:val="44"/>
          <w:szCs w:val="44"/>
          <w:rPrChange w:id="20" w:author="曾妍" w:date="2025-06-06T16:26:45Z">
            <w:rPr>
              <w:rFonts w:hint="eastAsia" w:ascii="仿宋" w:hAnsi="仿宋" w:eastAsia="仿宋" w:cs="仿宋"/>
              <w:b/>
              <w:bCs/>
              <w:color w:val="000000"/>
              <w:sz w:val="40"/>
              <w:szCs w:val="40"/>
            </w:rPr>
          </w:rPrChange>
        </w:rPr>
        <w:t>纪</w:t>
      </w:r>
      <w:del w:id="21" w:author="曾妍" w:date="2025-06-06T16:26:34Z">
        <w:r>
          <w:rPr>
            <w:rFonts w:hint="default" w:ascii="Times New Roman" w:hAnsi="Times New Roman" w:eastAsia="方正小标宋_GBK" w:cs="Times New Roman"/>
            <w:b w:val="0"/>
            <w:bCs w:val="0"/>
            <w:color w:val="000000"/>
            <w:sz w:val="44"/>
            <w:szCs w:val="44"/>
            <w:rPrChange w:id="22" w:author="曾妍" w:date="2025-06-06T16:26:45Z">
              <w:rPr>
                <w:rFonts w:hint="eastAsia" w:ascii="仿宋" w:hAnsi="仿宋" w:eastAsia="仿宋" w:cs="仿宋"/>
                <w:b/>
                <w:bCs/>
                <w:color w:val="000000"/>
                <w:sz w:val="40"/>
                <w:szCs w:val="40"/>
              </w:rPr>
            </w:rPrChange>
          </w:rPr>
          <w:delText xml:space="preserve"> </w:delText>
        </w:r>
      </w:del>
      <w:r>
        <w:rPr>
          <w:rFonts w:hint="default" w:ascii="Times New Roman" w:hAnsi="Times New Roman" w:eastAsia="方正小标宋_GBK" w:cs="Times New Roman"/>
          <w:b w:val="0"/>
          <w:bCs w:val="0"/>
          <w:color w:val="000000"/>
          <w:sz w:val="44"/>
          <w:szCs w:val="44"/>
          <w:rPrChange w:id="24" w:author="曾妍" w:date="2025-06-06T16:26:45Z">
            <w:rPr>
              <w:rFonts w:hint="eastAsia" w:ascii="仿宋" w:hAnsi="仿宋" w:eastAsia="仿宋" w:cs="仿宋"/>
              <w:b/>
              <w:bCs/>
              <w:color w:val="000000"/>
              <w:sz w:val="40"/>
              <w:szCs w:val="40"/>
            </w:rPr>
          </w:rPrChange>
        </w:rPr>
        <w:t>律（</w:t>
      </w:r>
      <w:del w:id="25" w:author="曾妍" w:date="2025-06-06T16:25:45Z">
        <w:r>
          <w:rPr>
            <w:rFonts w:hint="default" w:ascii="Times New Roman" w:hAnsi="Times New Roman" w:eastAsia="方正小标宋_GBK" w:cs="Times New Roman"/>
            <w:b w:val="0"/>
            <w:bCs w:val="0"/>
            <w:color w:val="000000"/>
            <w:sz w:val="44"/>
            <w:szCs w:val="44"/>
            <w:rPrChange w:id="26" w:author="曾妍" w:date="2025-06-06T16:26:45Z">
              <w:rPr>
                <w:rFonts w:hint="eastAsia" w:ascii="仿宋" w:hAnsi="仿宋" w:eastAsia="仿宋" w:cs="仿宋"/>
                <w:b/>
                <w:bCs/>
                <w:color w:val="000000"/>
                <w:sz w:val="40"/>
                <w:szCs w:val="40"/>
              </w:rPr>
            </w:rPrChange>
          </w:rPr>
          <w:delText>宣读</w:delText>
        </w:r>
      </w:del>
      <w:ins w:id="28" w:author="曾妍" w:date="2025-06-06T16:25:53Z">
        <w:r>
          <w:rPr>
            <w:rFonts w:hint="default" w:ascii="Times New Roman" w:hAnsi="Times New Roman" w:eastAsia="方正小标宋_GBK" w:cs="Times New Roman"/>
            <w:b w:val="0"/>
            <w:bCs w:val="0"/>
            <w:color w:val="000000"/>
            <w:sz w:val="44"/>
            <w:szCs w:val="44"/>
            <w:lang w:val="en-US" w:eastAsia="zh-CN"/>
            <w:rPrChange w:id="29" w:author="曾妍" w:date="2025-06-06T16:26:45Z"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sz w:val="44"/>
                <w:szCs w:val="44"/>
                <w:lang w:val="en-US" w:eastAsia="zh-CN"/>
              </w:rPr>
            </w:rPrChange>
          </w:rPr>
          <w:t>英语</w:t>
        </w:r>
      </w:ins>
      <w:ins w:id="31" w:author="曾妍" w:date="2025-06-06T16:25:55Z">
        <w:r>
          <w:rPr>
            <w:rFonts w:hint="default" w:ascii="Times New Roman" w:hAnsi="Times New Roman" w:eastAsia="方正小标宋_GBK" w:cs="Times New Roman"/>
            <w:b w:val="0"/>
            <w:bCs w:val="0"/>
            <w:color w:val="000000"/>
            <w:sz w:val="44"/>
            <w:szCs w:val="44"/>
            <w:lang w:val="en-US" w:eastAsia="zh-CN"/>
            <w:rPrChange w:id="32" w:author="曾妍" w:date="2025-06-06T16:26:45Z"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sz w:val="44"/>
                <w:szCs w:val="44"/>
                <w:lang w:val="en-US" w:eastAsia="zh-CN"/>
              </w:rPr>
            </w:rPrChange>
          </w:rPr>
          <w:t>四</w:t>
        </w:r>
      </w:ins>
      <w:ins w:id="34" w:author="曾妍" w:date="2025-06-06T16:25:58Z">
        <w:r>
          <w:rPr>
            <w:rFonts w:hint="default" w:ascii="Times New Roman" w:hAnsi="Times New Roman" w:eastAsia="方正小标宋_GBK" w:cs="Times New Roman"/>
            <w:b w:val="0"/>
            <w:bCs w:val="0"/>
            <w:color w:val="000000"/>
            <w:sz w:val="44"/>
            <w:szCs w:val="44"/>
            <w:lang w:val="en-US" w:eastAsia="zh-CN"/>
            <w:rPrChange w:id="35" w:author="曾妍" w:date="2025-06-06T16:26:45Z"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sz w:val="44"/>
                <w:szCs w:val="44"/>
                <w:lang w:val="en-US" w:eastAsia="zh-CN"/>
              </w:rPr>
            </w:rPrChange>
          </w:rPr>
          <w:t>、</w:t>
        </w:r>
      </w:ins>
      <w:ins w:id="37" w:author="曾妍" w:date="2025-06-06T16:25:55Z">
        <w:r>
          <w:rPr>
            <w:rFonts w:hint="default" w:ascii="Times New Roman" w:hAnsi="Times New Roman" w:eastAsia="方正小标宋_GBK" w:cs="Times New Roman"/>
            <w:b w:val="0"/>
            <w:bCs w:val="0"/>
            <w:color w:val="000000"/>
            <w:sz w:val="44"/>
            <w:szCs w:val="44"/>
            <w:lang w:val="en-US" w:eastAsia="zh-CN"/>
            <w:rPrChange w:id="38" w:author="曾妍" w:date="2025-06-06T16:26:45Z"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sz w:val="44"/>
                <w:szCs w:val="44"/>
                <w:lang w:val="en-US" w:eastAsia="zh-CN"/>
              </w:rPr>
            </w:rPrChange>
          </w:rPr>
          <w:t>六级</w:t>
        </w:r>
      </w:ins>
      <w:r>
        <w:rPr>
          <w:rFonts w:hint="default" w:ascii="Times New Roman" w:hAnsi="Times New Roman" w:eastAsia="方正小标宋_GBK" w:cs="Times New Roman"/>
          <w:b w:val="0"/>
          <w:bCs w:val="0"/>
          <w:color w:val="000000"/>
          <w:sz w:val="44"/>
          <w:szCs w:val="44"/>
          <w:rPrChange w:id="40" w:author="曾妍" w:date="2025-06-06T16:26:45Z">
            <w:rPr>
              <w:rFonts w:hint="eastAsia" w:ascii="仿宋" w:hAnsi="仿宋" w:eastAsia="仿宋" w:cs="仿宋"/>
              <w:b/>
              <w:bCs/>
              <w:color w:val="000000"/>
              <w:sz w:val="40"/>
              <w:szCs w:val="40"/>
            </w:rPr>
          </w:rPrChange>
        </w:rPr>
        <w:t>）</w:t>
      </w:r>
    </w:p>
    <w:p w14:paraId="631556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8" w:firstLineChars="228"/>
        <w:textAlignment w:val="auto"/>
        <w:rPr>
          <w:ins w:id="42" w:author="曾妍" w:date="2025-06-06T16:26:18Z"/>
          <w:rFonts w:hint="default" w:ascii="Times New Roman" w:hAnsi="Times New Roman" w:eastAsia="仿宋" w:cs="Times New Roman"/>
          <w:color w:val="000000"/>
          <w:sz w:val="28"/>
          <w:szCs w:val="28"/>
          <w:rPrChange w:id="43" w:author="曾妍" w:date="2025-06-06T16:26:45Z">
            <w:rPr>
              <w:ins w:id="44" w:author="曾妍" w:date="2025-06-06T16:26:18Z"/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41" w:author="曾妍" w:date="2025-06-06T16:26:11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exact"/>
            <w:ind w:firstLine="560" w:firstLineChars="200"/>
            <w:textAlignment w:val="auto"/>
          </w:pPr>
        </w:pPrChange>
      </w:pPr>
    </w:p>
    <w:p w14:paraId="01A5BB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38" w:firstLineChars="228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  <w:rPrChange w:id="46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45" w:author="曾妍" w:date="2025-06-06T16:26:11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exact"/>
            <w:ind w:firstLine="560" w:firstLineChars="200"/>
            <w:textAlignment w:val="auto"/>
          </w:pPr>
        </w:pPrChange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rPrChange w:id="47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考生应严格遵守学校有关考试管理的规定，为确保本次考试的顺利进行，现特别强调以下几点：</w:t>
      </w:r>
    </w:p>
    <w:p w14:paraId="7D41C1C3">
      <w:pPr>
        <w:spacing w:line="440" w:lineRule="exact"/>
        <w:ind w:left="0" w:firstLine="638" w:firstLineChars="228"/>
        <w:rPr>
          <w:rFonts w:hint="default" w:ascii="Times New Roman" w:hAnsi="Times New Roman" w:eastAsia="仿宋" w:cs="Times New Roman"/>
          <w:color w:val="000000"/>
          <w:sz w:val="24"/>
          <w:rPrChange w:id="49" w:author="曾妍" w:date="2025-06-06T16:26:45Z">
            <w:rPr>
              <w:rFonts w:hint="eastAsia" w:ascii="仿宋" w:hAnsi="仿宋" w:eastAsia="仿宋" w:cs="仿宋"/>
              <w:color w:val="000000"/>
              <w:sz w:val="24"/>
            </w:rPr>
          </w:rPrChange>
        </w:rPr>
        <w:pPrChange w:id="48" w:author="曾妍" w:date="2025-06-06T16:26:11Z">
          <w:pPr>
            <w:spacing w:line="480" w:lineRule="exact"/>
            <w:ind w:left="361" w:hanging="420" w:hangingChars="150"/>
          </w:pPr>
        </w:pPrChange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  <w:rPrChange w:id="50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  <w:lang w:val="en-US" w:eastAsia="zh-CN"/>
            </w:rPr>
          </w:rPrChange>
        </w:rPr>
        <w:t>1.</w:t>
      </w:r>
      <w:del w:id="51" w:author="曾妍" w:date="2025-06-06T16:09:42Z">
        <w:r>
          <w:rPr>
            <w:rFonts w:hint="default" w:ascii="Times New Roman" w:hAnsi="Times New Roman" w:eastAsia="仿宋" w:cs="Times New Roman"/>
            <w:color w:val="000000"/>
            <w:sz w:val="28"/>
            <w:szCs w:val="28"/>
            <w:lang w:val="en-US" w:eastAsia="zh-CN"/>
            <w:rPrChange w:id="52" w:author="曾妍" w:date="2025-06-06T16:26:45Z"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rPrChange>
          </w:rPr>
          <w:tab/>
        </w:r>
      </w:del>
      <w:r>
        <w:rPr>
          <w:rFonts w:hint="default" w:ascii="Times New Roman" w:hAnsi="Times New Roman" w:eastAsia="仿宋" w:cs="Times New Roman"/>
          <w:color w:val="000000"/>
          <w:sz w:val="28"/>
          <w:szCs w:val="28"/>
          <w:rPrChange w:id="54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考生在考试全过程（考试结束铃声响起前）无特殊情况不得离开考场，不论以任何理由离开考场后都不得重返考场。</w:t>
      </w:r>
    </w:p>
    <w:p w14:paraId="5E568F8D">
      <w:pPr>
        <w:numPr>
          <w:ilvl w:val="-1"/>
          <w:numId w:val="0"/>
        </w:numPr>
        <w:spacing w:line="440" w:lineRule="exact"/>
        <w:ind w:left="0" w:leftChars="0"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  <w:rPrChange w:id="56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55" w:author="曾妍" w:date="2025-06-06T16:26:11Z">
          <w:pPr>
            <w:numPr>
              <w:ilvl w:val="0"/>
              <w:numId w:val="1"/>
            </w:numPr>
            <w:spacing w:line="480" w:lineRule="exact"/>
          </w:pPr>
        </w:pPrChange>
      </w:pPr>
      <w:ins w:id="57" w:author="曾妍" w:date="2025-06-06T16:09:35Z">
        <w:r>
          <w:rPr>
            <w:rFonts w:hint="default" w:ascii="Times New Roman" w:hAnsi="Times New Roman" w:eastAsia="仿宋" w:cs="Times New Roman"/>
            <w:color w:val="000000"/>
            <w:sz w:val="28"/>
            <w:szCs w:val="28"/>
            <w:lang w:val="en-US" w:eastAsia="zh-CN"/>
            <w:rPrChange w:id="58" w:author="曾妍" w:date="2025-06-06T16:26:45Z"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rPrChange>
          </w:rPr>
          <w:t>2.</w:t>
        </w:r>
      </w:ins>
      <w:r>
        <w:rPr>
          <w:rFonts w:hint="default" w:ascii="Times New Roman" w:hAnsi="Times New Roman" w:eastAsia="仿宋" w:cs="Times New Roman"/>
          <w:color w:val="000000"/>
          <w:sz w:val="28"/>
          <w:szCs w:val="28"/>
          <w:rPrChange w:id="60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考生参加考试必须带齐双证（准考证、身份证），无身份证者，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rPrChange w:id="61" w:author="曾妍" w:date="2025-06-06T16:26:45Z">
            <w:rPr>
              <w:rFonts w:hint="eastAsia" w:ascii="仿宋" w:hAnsi="仿宋" w:eastAsia="仿宋" w:cs="仿宋"/>
              <w:color w:val="auto"/>
              <w:sz w:val="32"/>
              <w:szCs w:val="32"/>
              <w:highlight w:val="none"/>
            </w:rPr>
          </w:rPrChange>
        </w:rPr>
        <w:t>须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  <w:rPrChange w:id="62" w:author="曾妍" w:date="2025-06-06T16:26:45Z">
            <w:rPr>
              <w:rFonts w:hint="eastAsia" w:ascii="仿宋" w:hAnsi="仿宋" w:eastAsia="仿宋" w:cs="仿宋"/>
              <w:color w:val="auto"/>
              <w:sz w:val="32"/>
              <w:szCs w:val="32"/>
              <w:highlight w:val="none"/>
              <w:lang w:val="en-US" w:eastAsia="zh-CN"/>
            </w:rPr>
          </w:rPrChange>
        </w:rPr>
        <w:t>持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rPrChange w:id="63" w:author="曾妍" w:date="2025-06-06T16:26:45Z">
            <w:rPr>
              <w:rFonts w:hint="eastAsia" w:ascii="仿宋" w:hAnsi="仿宋" w:eastAsia="仿宋" w:cs="仿宋"/>
              <w:color w:val="auto"/>
              <w:sz w:val="32"/>
              <w:szCs w:val="32"/>
              <w:highlight w:val="none"/>
            </w:rPr>
          </w:rPrChange>
        </w:rPr>
        <w:t>学院出具的“临时考试专用证”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  <w:rPrChange w:id="64" w:author="曾妍" w:date="2025-06-06T16:26:45Z">
            <w:rPr>
              <w:rFonts w:hint="eastAsia" w:ascii="仿宋" w:hAnsi="仿宋" w:eastAsia="仿宋" w:cs="仿宋"/>
              <w:color w:val="auto"/>
              <w:sz w:val="32"/>
              <w:szCs w:val="32"/>
              <w:highlight w:val="none"/>
              <w:lang w:val="en-US" w:eastAsia="zh-CN"/>
            </w:rPr>
          </w:rPrChange>
        </w:rPr>
        <w:t>及学生证或一卡通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rPrChange w:id="65" w:author="曾妍" w:date="2025-06-06T16:26:45Z">
            <w:rPr>
              <w:rFonts w:hint="eastAsia" w:ascii="仿宋" w:hAnsi="仿宋" w:eastAsia="仿宋" w:cs="仿宋"/>
              <w:color w:val="auto"/>
              <w:sz w:val="32"/>
              <w:szCs w:val="32"/>
              <w:highlight w:val="none"/>
            </w:rPr>
          </w:rPrChange>
        </w:rPr>
        <w:t>。要求各证件上的相片、姓名等信息必须清晰。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rPrChange w:id="66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证件不齐者，一律拒绝入场。</w:t>
      </w:r>
    </w:p>
    <w:p w14:paraId="3426729A">
      <w:pPr>
        <w:numPr>
          <w:ilvl w:val="0"/>
          <w:numId w:val="0"/>
        </w:numPr>
        <w:spacing w:line="440" w:lineRule="exact"/>
        <w:ind w:left="0"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  <w:rPrChange w:id="68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67" w:author="曾妍" w:date="2025-06-06T16:26:11Z">
          <w:pPr>
            <w:numPr>
              <w:ilvl w:val="0"/>
              <w:numId w:val="1"/>
            </w:numPr>
            <w:spacing w:line="480" w:lineRule="exact"/>
          </w:pPr>
        </w:pPrChange>
      </w:pPr>
      <w:ins w:id="69" w:author="曾妍" w:date="2025-06-06T16:09:51Z">
        <w:r>
          <w:rPr>
            <w:rFonts w:hint="default" w:ascii="Times New Roman" w:hAnsi="Times New Roman" w:eastAsia="仿宋" w:cs="Times New Roman"/>
            <w:b w:val="0"/>
            <w:bCs/>
            <w:color w:val="000000"/>
            <w:kern w:val="2"/>
            <w:sz w:val="28"/>
            <w:szCs w:val="28"/>
            <w:lang w:val="en-US" w:eastAsia="zh-CN" w:bidi="ar-SA"/>
            <w:rPrChange w:id="70" w:author="曾妍" w:date="2025-06-06T16:26:45Z"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rPrChange>
          </w:rPr>
          <w:t>3</w:t>
        </w:r>
      </w:ins>
      <w:ins w:id="72" w:author="曾妍" w:date="2025-06-06T16:09:46Z">
        <w:r>
          <w:rPr>
            <w:rFonts w:hint="default" w:ascii="Times New Roman" w:hAnsi="Times New Roman" w:eastAsia="仿宋" w:cs="Times New Roman"/>
            <w:b w:val="0"/>
            <w:bCs/>
            <w:color w:val="000000"/>
            <w:kern w:val="2"/>
            <w:sz w:val="28"/>
            <w:szCs w:val="28"/>
            <w:lang w:val="en-US" w:eastAsia="zh-CN" w:bidi="ar-SA"/>
            <w:rPrChange w:id="73" w:author="曾妍" w:date="2025-06-06T16:26:45Z"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rPrChange>
          </w:rPr>
          <w:t>.</w:t>
        </w:r>
      </w:ins>
      <w:r>
        <w:rPr>
          <w:rFonts w:hint="default" w:ascii="Times New Roman" w:hAnsi="Times New Roman" w:eastAsia="仿宋" w:cs="Times New Roman"/>
          <w:color w:val="000000"/>
          <w:sz w:val="28"/>
          <w:szCs w:val="28"/>
          <w:rPrChange w:id="75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除考试必须用品外，严禁携带包、书籍、资料、纸张、通讯工具（如手机及其他无线接收、传送设备等）、计时工具（如手表、时钟等）、电子存储记忆录放设备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eastAsia="zh-CN"/>
          <w:rPrChange w:id="76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  <w:lang w:eastAsia="zh-CN"/>
            </w:rPr>
          </w:rPrChange>
        </w:rPr>
        <w:t>、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  <w:rPrChange w:id="77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  <w:lang w:val="en-US" w:eastAsia="zh-CN"/>
            </w:rPr>
          </w:rPrChange>
        </w:rPr>
        <w:t>智能眼镜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rPrChange w:id="78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等违禁物品进入考场，考试过程中，凡在考生身上或周围发现违禁物品，无论偷看与否，均按考试违规处理。</w:t>
      </w:r>
    </w:p>
    <w:p w14:paraId="7889CE9F">
      <w:pPr>
        <w:numPr>
          <w:ilvl w:val="0"/>
          <w:numId w:val="0"/>
        </w:numPr>
        <w:spacing w:line="440" w:lineRule="exact"/>
        <w:ind w:left="0"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  <w:rPrChange w:id="80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79" w:author="曾妍" w:date="2025-06-06T16:26:11Z">
          <w:pPr>
            <w:numPr>
              <w:ilvl w:val="0"/>
              <w:numId w:val="1"/>
            </w:numPr>
            <w:spacing w:line="480" w:lineRule="exact"/>
          </w:pPr>
        </w:pPrChange>
      </w:pPr>
      <w:ins w:id="81" w:author="曾妍" w:date="2025-06-06T16:09:55Z">
        <w:r>
          <w:rPr>
            <w:rFonts w:hint="default" w:ascii="Times New Roman" w:hAnsi="Times New Roman" w:eastAsia="仿宋" w:cs="Times New Roman"/>
            <w:b w:val="0"/>
            <w:bCs/>
            <w:color w:val="000000"/>
            <w:kern w:val="2"/>
            <w:sz w:val="28"/>
            <w:szCs w:val="28"/>
            <w:lang w:val="en-US" w:eastAsia="zh-CN" w:bidi="ar-SA"/>
            <w:rPrChange w:id="82" w:author="曾妍" w:date="2025-06-06T16:26:45Z"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rPrChange>
          </w:rPr>
          <w:t>4</w:t>
        </w:r>
      </w:ins>
      <w:ins w:id="84" w:author="曾妍" w:date="2025-06-06T16:09:46Z">
        <w:r>
          <w:rPr>
            <w:rFonts w:hint="default" w:ascii="Times New Roman" w:hAnsi="Times New Roman" w:eastAsia="仿宋" w:cs="Times New Roman"/>
            <w:b w:val="0"/>
            <w:bCs/>
            <w:color w:val="000000"/>
            <w:kern w:val="2"/>
            <w:sz w:val="28"/>
            <w:szCs w:val="28"/>
            <w:lang w:val="en-US" w:eastAsia="zh-CN" w:bidi="ar-SA"/>
            <w:rPrChange w:id="85" w:author="曾妍" w:date="2025-06-06T16:26:45Z"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rPrChange>
          </w:rPr>
          <w:t>.</w:t>
        </w:r>
      </w:ins>
      <w:r>
        <w:rPr>
          <w:rFonts w:hint="default" w:ascii="Times New Roman" w:hAnsi="Times New Roman" w:eastAsia="仿宋" w:cs="Times New Roman"/>
          <w:color w:val="000000"/>
          <w:sz w:val="28"/>
          <w:szCs w:val="28"/>
          <w:rPrChange w:id="87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不得在准考证正、反两面涂改或书写任何内容（入场前已经在准考证上填写信息的，应在开考前主动交监考人员保管）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eastAsia="zh-CN"/>
          <w:rPrChange w:id="88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  <w:lang w:eastAsia="zh-CN"/>
            </w:rPr>
          </w:rPrChange>
        </w:rPr>
        <w:t>；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rPrChange w:id="89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不得在除试题册、答题卡外任何地方涂写与考试有关的内容，不得在答题卡上做任何标记，非听力考试期间不得佩戴耳机，否则均按考试违规处理。</w:t>
      </w:r>
    </w:p>
    <w:p w14:paraId="1B42D525">
      <w:pPr>
        <w:numPr>
          <w:ilvl w:val="0"/>
          <w:numId w:val="0"/>
        </w:numPr>
        <w:spacing w:line="440" w:lineRule="exact"/>
        <w:ind w:left="0"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  <w:rPrChange w:id="91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90" w:author="曾妍" w:date="2025-06-06T16:26:11Z">
          <w:pPr>
            <w:numPr>
              <w:ilvl w:val="0"/>
              <w:numId w:val="1"/>
            </w:numPr>
            <w:spacing w:line="480" w:lineRule="exact"/>
          </w:pPr>
        </w:pPrChange>
      </w:pPr>
      <w:ins w:id="92" w:author="曾妍" w:date="2025-06-06T16:10:00Z">
        <w:r>
          <w:rPr>
            <w:rFonts w:hint="default" w:ascii="Times New Roman" w:hAnsi="Times New Roman" w:eastAsia="仿宋" w:cs="Times New Roman"/>
            <w:b w:val="0"/>
            <w:bCs/>
            <w:color w:val="000000"/>
            <w:kern w:val="2"/>
            <w:sz w:val="28"/>
            <w:szCs w:val="28"/>
            <w:lang w:val="en-US" w:eastAsia="zh-CN" w:bidi="ar-SA"/>
            <w:rPrChange w:id="93" w:author="曾妍" w:date="2025-06-06T16:26:45Z"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rPrChange>
          </w:rPr>
          <w:t>5</w:t>
        </w:r>
      </w:ins>
      <w:ins w:id="95" w:author="曾妍" w:date="2025-06-06T16:09:46Z">
        <w:r>
          <w:rPr>
            <w:rFonts w:hint="default" w:ascii="Times New Roman" w:hAnsi="Times New Roman" w:eastAsia="仿宋" w:cs="Times New Roman"/>
            <w:b w:val="0"/>
            <w:bCs/>
            <w:color w:val="000000"/>
            <w:kern w:val="2"/>
            <w:sz w:val="28"/>
            <w:szCs w:val="28"/>
            <w:lang w:val="en-US" w:eastAsia="zh-CN" w:bidi="ar-SA"/>
            <w:rPrChange w:id="96" w:author="曾妍" w:date="2025-06-06T16:26:45Z"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rPrChange>
          </w:rPr>
          <w:t>.</w:t>
        </w:r>
      </w:ins>
      <w:r>
        <w:rPr>
          <w:rFonts w:hint="default" w:ascii="Times New Roman" w:hAnsi="Times New Roman" w:eastAsia="仿宋" w:cs="Times New Roman"/>
          <w:color w:val="000000"/>
          <w:sz w:val="28"/>
          <w:szCs w:val="28"/>
          <w:rPrChange w:id="98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试卷分发后，考生先核查试题册、答题卡与本人报考的科目是否相符，然后仔细阅读试题册正面的“敬告考生”，检查试卷册及背面条形码、答题卡1和答题卡2的印刷质量，如有不清晰、缺页、破损、装订错误等问题应立即举手向监考员报告，但不准询问题意等问题。核准信息后，用黑色签字笔填写姓名和准考证号，用2B铅笔填涂相应信息点并将条形码粘贴于答题卡1的条形码粘贴框内。</w:t>
      </w:r>
    </w:p>
    <w:p w14:paraId="33F3867D">
      <w:pPr>
        <w:numPr>
          <w:ilvl w:val="0"/>
          <w:numId w:val="0"/>
        </w:numPr>
        <w:spacing w:line="440" w:lineRule="exact"/>
        <w:ind w:left="0"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  <w:rPrChange w:id="100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99" w:author="曾妍" w:date="2025-06-06T16:26:11Z">
          <w:pPr>
            <w:numPr>
              <w:ilvl w:val="0"/>
              <w:numId w:val="1"/>
            </w:numPr>
            <w:spacing w:line="480" w:lineRule="exact"/>
          </w:pPr>
        </w:pPrChange>
      </w:pPr>
      <w:ins w:id="101" w:author="曾妍" w:date="2025-06-06T16:10:05Z">
        <w:r>
          <w:rPr>
            <w:rFonts w:hint="default" w:ascii="Times New Roman" w:hAnsi="Times New Roman" w:eastAsia="仿宋" w:cs="Times New Roman"/>
            <w:b w:val="0"/>
            <w:bCs/>
            <w:color w:val="000000"/>
            <w:kern w:val="2"/>
            <w:sz w:val="28"/>
            <w:szCs w:val="28"/>
            <w:lang w:val="en-US" w:eastAsia="zh-CN" w:bidi="ar-SA"/>
            <w:rPrChange w:id="102" w:author="曾妍" w:date="2025-06-06T16:26:45Z"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rPrChange>
          </w:rPr>
          <w:t>6</w:t>
        </w:r>
      </w:ins>
      <w:ins w:id="104" w:author="曾妍" w:date="2025-06-06T16:09:46Z">
        <w:r>
          <w:rPr>
            <w:rFonts w:hint="default" w:ascii="Times New Roman" w:hAnsi="Times New Roman" w:eastAsia="仿宋" w:cs="Times New Roman"/>
            <w:b w:val="0"/>
            <w:bCs/>
            <w:color w:val="000000"/>
            <w:kern w:val="2"/>
            <w:sz w:val="28"/>
            <w:szCs w:val="28"/>
            <w:lang w:val="en-US" w:eastAsia="zh-CN" w:bidi="ar-SA"/>
            <w:rPrChange w:id="105" w:author="曾妍" w:date="2025-06-06T16:26:45Z"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rPrChange>
          </w:rPr>
          <w:t>.</w:t>
        </w:r>
      </w:ins>
      <w:r>
        <w:rPr>
          <w:rFonts w:hint="default" w:ascii="Times New Roman" w:hAnsi="Times New Roman" w:eastAsia="仿宋" w:cs="Times New Roman"/>
          <w:color w:val="000000"/>
          <w:sz w:val="28"/>
          <w:szCs w:val="28"/>
          <w:rPrChange w:id="107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考生在开考信号发出后方可开始答题。考场内时钟的时间仅供参考。</w:t>
      </w:r>
    </w:p>
    <w:p w14:paraId="0270576C">
      <w:pPr>
        <w:numPr>
          <w:ilvl w:val="0"/>
          <w:numId w:val="0"/>
        </w:numPr>
        <w:spacing w:line="440" w:lineRule="exact"/>
        <w:ind w:left="0" w:firstLine="560" w:firstLineChars="200"/>
        <w:rPr>
          <w:rFonts w:hint="default" w:ascii="Times New Roman" w:hAnsi="Times New Roman" w:eastAsia="仿宋" w:cs="Times New Roman"/>
          <w:color w:val="000000"/>
          <w:sz w:val="28"/>
          <w:szCs w:val="28"/>
          <w:rPrChange w:id="109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108" w:author="曾妍" w:date="2025-06-06T16:26:11Z">
          <w:pPr>
            <w:numPr>
              <w:ilvl w:val="0"/>
              <w:numId w:val="1"/>
            </w:numPr>
            <w:spacing w:line="480" w:lineRule="exact"/>
          </w:pPr>
        </w:pPrChange>
      </w:pPr>
      <w:ins w:id="110" w:author="曾妍" w:date="2025-06-06T16:10:09Z">
        <w:r>
          <w:rPr>
            <w:rFonts w:hint="default" w:ascii="Times New Roman" w:hAnsi="Times New Roman" w:eastAsia="仿宋" w:cs="Times New Roman"/>
            <w:b w:val="0"/>
            <w:bCs/>
            <w:color w:val="000000"/>
            <w:kern w:val="2"/>
            <w:sz w:val="28"/>
            <w:szCs w:val="28"/>
            <w:lang w:val="en-US" w:eastAsia="zh-CN" w:bidi="ar-SA"/>
            <w:rPrChange w:id="111" w:author="曾妍" w:date="2025-06-06T16:26:45Z"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rPrChange>
          </w:rPr>
          <w:t>7</w:t>
        </w:r>
      </w:ins>
      <w:ins w:id="113" w:author="曾妍" w:date="2025-06-06T16:09:46Z">
        <w:r>
          <w:rPr>
            <w:rFonts w:hint="default" w:ascii="Times New Roman" w:hAnsi="Times New Roman" w:eastAsia="仿宋" w:cs="Times New Roman"/>
            <w:b w:val="0"/>
            <w:bCs/>
            <w:color w:val="000000"/>
            <w:kern w:val="2"/>
            <w:sz w:val="28"/>
            <w:szCs w:val="28"/>
            <w:lang w:val="en-US" w:eastAsia="zh-CN" w:bidi="ar-SA"/>
            <w:rPrChange w:id="114" w:author="曾妍" w:date="2025-06-06T16:26:45Z"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rPrChange>
          </w:rPr>
          <w:t>.</w:t>
        </w:r>
      </w:ins>
      <w:r>
        <w:rPr>
          <w:rFonts w:hint="default" w:ascii="Times New Roman" w:hAnsi="Times New Roman" w:eastAsia="仿宋" w:cs="Times New Roman"/>
          <w:color w:val="000000"/>
          <w:sz w:val="28"/>
          <w:szCs w:val="28"/>
          <w:rPrChange w:id="116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考场内必须保持安静，严禁交头接耳、东张西望，如需借用考试工具需要举手示意。</w:t>
      </w:r>
    </w:p>
    <w:p w14:paraId="65D1B32B">
      <w:pPr>
        <w:numPr>
          <w:ilvl w:val="0"/>
          <w:numId w:val="0"/>
        </w:numPr>
        <w:spacing w:line="440" w:lineRule="exact"/>
        <w:ind w:left="0" w:firstLine="560" w:firstLineChars="200"/>
        <w:jc w:val="left"/>
        <w:rPr>
          <w:rFonts w:hint="default" w:ascii="Times New Roman" w:hAnsi="Times New Roman" w:eastAsia="仿宋" w:cs="Times New Roman"/>
          <w:color w:val="000000"/>
          <w:sz w:val="28"/>
          <w:szCs w:val="28"/>
          <w:rPrChange w:id="118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117" w:author="曾妍" w:date="2025-06-06T16:26:11Z">
          <w:pPr>
            <w:numPr>
              <w:ilvl w:val="0"/>
              <w:numId w:val="1"/>
            </w:numPr>
            <w:spacing w:line="480" w:lineRule="exact"/>
            <w:jc w:val="left"/>
          </w:pPr>
        </w:pPrChange>
      </w:pPr>
      <w:ins w:id="119" w:author="曾妍" w:date="2025-06-06T16:10:14Z">
        <w:r>
          <w:rPr>
            <w:rFonts w:hint="default" w:ascii="Times New Roman" w:hAnsi="Times New Roman" w:eastAsia="仿宋" w:cs="Times New Roman"/>
            <w:b w:val="0"/>
            <w:bCs/>
            <w:color w:val="000000"/>
            <w:kern w:val="2"/>
            <w:sz w:val="28"/>
            <w:szCs w:val="28"/>
            <w:lang w:val="en-US" w:eastAsia="zh-CN" w:bidi="ar-SA"/>
            <w:rPrChange w:id="120" w:author="曾妍" w:date="2025-06-06T16:26:45Z"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rPrChange>
          </w:rPr>
          <w:t>8</w:t>
        </w:r>
      </w:ins>
      <w:ins w:id="122" w:author="曾妍" w:date="2025-06-06T16:09:46Z">
        <w:r>
          <w:rPr>
            <w:rFonts w:hint="default" w:ascii="Times New Roman" w:hAnsi="Times New Roman" w:eastAsia="仿宋" w:cs="Times New Roman"/>
            <w:b w:val="0"/>
            <w:bCs/>
            <w:color w:val="000000"/>
            <w:kern w:val="2"/>
            <w:sz w:val="28"/>
            <w:szCs w:val="28"/>
            <w:lang w:val="en-US" w:eastAsia="zh-CN" w:bidi="ar-SA"/>
            <w:rPrChange w:id="123" w:author="曾妍" w:date="2025-06-06T16:26:45Z"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rPrChange>
          </w:rPr>
          <w:t>.</w:t>
        </w:r>
      </w:ins>
      <w:r>
        <w:rPr>
          <w:rFonts w:hint="default" w:ascii="Times New Roman" w:hAnsi="Times New Roman" w:eastAsia="仿宋" w:cs="Times New Roman"/>
          <w:color w:val="000000"/>
          <w:sz w:val="28"/>
          <w:szCs w:val="28"/>
          <w:rPrChange w:id="125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考试结束铃响后，应立即停止答题并将试卷翻放在桌上，等待监考人员收取并清点无误后方可离开考场。</w:t>
      </w:r>
    </w:p>
    <w:p w14:paraId="174EC600">
      <w:pPr>
        <w:numPr>
          <w:ilvl w:val="0"/>
          <w:numId w:val="0"/>
        </w:numPr>
        <w:spacing w:line="440" w:lineRule="exact"/>
        <w:ind w:leftChars="0" w:firstLine="560" w:firstLineChars="200"/>
        <w:jc w:val="left"/>
        <w:rPr>
          <w:rFonts w:hint="default" w:ascii="Times New Roman" w:hAnsi="Times New Roman" w:eastAsia="仿宋" w:cs="Times New Roman"/>
          <w:color w:val="000000"/>
          <w:sz w:val="28"/>
          <w:szCs w:val="28"/>
          <w:rPrChange w:id="127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126" w:author="曾妍" w:date="2025-06-06T16:26:11Z">
          <w:pPr>
            <w:numPr>
              <w:ilvl w:val="0"/>
              <w:numId w:val="0"/>
            </w:numPr>
            <w:spacing w:line="480" w:lineRule="exact"/>
            <w:ind w:leftChars="0"/>
            <w:jc w:val="left"/>
          </w:pPr>
        </w:pPrChange>
      </w:pPr>
      <w:ins w:id="128" w:author="曾妍" w:date="2025-06-06T16:10:19Z">
        <w:r>
          <w:rPr>
            <w:rFonts w:hint="default" w:ascii="Times New Roman" w:hAnsi="Times New Roman" w:eastAsia="仿宋" w:cs="Times New Roman"/>
            <w:color w:val="000000"/>
            <w:sz w:val="28"/>
            <w:szCs w:val="28"/>
            <w:lang w:val="en-US" w:eastAsia="zh-CN"/>
            <w:rPrChange w:id="129" w:author="曾妍" w:date="2025-06-06T16:26:45Z"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rPrChange>
          </w:rPr>
          <w:t>9</w:t>
        </w:r>
      </w:ins>
      <w:del w:id="131" w:author="曾妍" w:date="2025-06-06T16:10:17Z">
        <w:r>
          <w:rPr>
            <w:rFonts w:hint="default" w:ascii="Times New Roman" w:hAnsi="Times New Roman" w:eastAsia="仿宋" w:cs="Times New Roman"/>
            <w:color w:val="000000"/>
            <w:sz w:val="28"/>
            <w:szCs w:val="28"/>
            <w:lang w:val="en-US" w:eastAsia="zh-CN"/>
            <w:rPrChange w:id="132" w:author="曾妍" w:date="2025-06-06T16:26:45Z"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rPrChange>
          </w:rPr>
          <w:delText>9</w:delText>
        </w:r>
      </w:del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  <w:rPrChange w:id="134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  <w:lang w:val="en-US" w:eastAsia="zh-CN"/>
            </w:rPr>
          </w:rPrChange>
        </w:rPr>
        <w:t>.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rPrChange w:id="135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严禁携带任何考试资料（</w:t>
      </w:r>
      <w:r>
        <w:rPr>
          <w:rFonts w:hint="default" w:ascii="Times New Roman" w:hAnsi="Times New Roman" w:eastAsia="仿宋" w:cs="Times New Roman"/>
          <w:b/>
          <w:bCs/>
          <w:color w:val="000000"/>
          <w:sz w:val="28"/>
          <w:szCs w:val="28"/>
          <w:rPrChange w:id="136" w:author="曾妍" w:date="2025-06-06T16:26:45Z">
            <w:rPr>
              <w:rFonts w:hint="eastAsia" w:ascii="仿宋" w:hAnsi="仿宋" w:eastAsia="仿宋" w:cs="仿宋"/>
              <w:b/>
              <w:bCs/>
              <w:color w:val="000000"/>
              <w:sz w:val="28"/>
              <w:szCs w:val="28"/>
            </w:rPr>
          </w:rPrChange>
        </w:rPr>
        <w:t>试卷、答题卡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rPrChange w:id="137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）离开考场。</w:t>
      </w:r>
    </w:p>
    <w:p w14:paraId="22392E50">
      <w:pPr>
        <w:numPr>
          <w:ilvl w:val="0"/>
          <w:numId w:val="0"/>
        </w:numPr>
        <w:spacing w:line="440" w:lineRule="exact"/>
        <w:ind w:leftChars="0" w:firstLine="1120" w:firstLineChars="400"/>
        <w:jc w:val="left"/>
        <w:rPr>
          <w:del w:id="139" w:author="曾妍" w:date="2025-06-06T16:10:37Z"/>
          <w:rFonts w:hint="default" w:ascii="Times New Roman" w:hAnsi="Times New Roman" w:eastAsia="仿宋" w:cs="Times New Roman"/>
          <w:color w:val="000000"/>
          <w:sz w:val="28"/>
          <w:szCs w:val="28"/>
          <w:rPrChange w:id="140" w:author="曾妍" w:date="2025-06-06T16:26:45Z">
            <w:rPr>
              <w:del w:id="141" w:author="曾妍" w:date="2025-06-06T16:10:37Z"/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138" w:author="曾妍" w:date="2025-06-06T16:26:11Z">
          <w:pPr>
            <w:numPr>
              <w:ilvl w:val="0"/>
              <w:numId w:val="0"/>
            </w:numPr>
            <w:spacing w:line="480" w:lineRule="exact"/>
            <w:ind w:leftChars="0"/>
            <w:jc w:val="left"/>
          </w:pPr>
        </w:pPrChange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  <w:lang w:val="en-US" w:eastAsia="zh-CN"/>
          <w:rPrChange w:id="142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  <w:lang w:val="en-US" w:eastAsia="zh-CN"/>
            </w:rPr>
          </w:rPrChange>
        </w:rPr>
        <w:t>10.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  <w:rPrChange w:id="143" w:author="曾妍" w:date="2025-06-06T16:26:45Z">
            <w:rPr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t>考生有违纪、作弊等行为，将按照《国家教育考试违规处理办法》、《桂林电子科技大学考试管理规定》进行处理。</w:t>
      </w:r>
    </w:p>
    <w:p w14:paraId="373EE832">
      <w:pPr>
        <w:widowControl/>
        <w:numPr>
          <w:ilvl w:val="0"/>
          <w:numId w:val="0"/>
        </w:numPr>
        <w:spacing w:line="480" w:lineRule="exact"/>
        <w:ind w:firstLine="1120" w:firstLineChars="400"/>
        <w:jc w:val="left"/>
        <w:rPr>
          <w:del w:id="145" w:author="曾妍" w:date="2025-06-06T16:10:38Z"/>
          <w:rFonts w:hint="default" w:ascii="Times New Roman" w:hAnsi="Times New Roman" w:eastAsia="仿宋" w:cs="Times New Roman"/>
          <w:color w:val="000000"/>
          <w:sz w:val="28"/>
          <w:szCs w:val="28"/>
          <w:rPrChange w:id="146" w:author="曾妍" w:date="2025-06-06T16:26:45Z">
            <w:rPr>
              <w:del w:id="147" w:author="曾妍" w:date="2025-06-06T16:10:38Z"/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144" w:author="曾妍" w:date="2025-06-06T16:10:45Z">
          <w:pPr>
            <w:widowControl w:val="0"/>
            <w:numPr>
              <w:ilvl w:val="0"/>
              <w:numId w:val="0"/>
            </w:numPr>
            <w:tabs>
              <w:tab w:val="left" w:pos="360"/>
            </w:tabs>
            <w:spacing w:line="480" w:lineRule="exact"/>
            <w:jc w:val="left"/>
          </w:pPr>
        </w:pPrChange>
      </w:pPr>
    </w:p>
    <w:p w14:paraId="5AA073CE">
      <w:pPr>
        <w:widowControl w:val="0"/>
        <w:numPr>
          <w:ilvl w:val="0"/>
          <w:numId w:val="0"/>
        </w:numPr>
        <w:tabs>
          <w:tab w:val="left" w:pos="360"/>
        </w:tabs>
        <w:spacing w:line="480" w:lineRule="exact"/>
        <w:ind w:firstLine="560" w:firstLineChars="200"/>
        <w:jc w:val="left"/>
        <w:rPr>
          <w:del w:id="149" w:author="曾妍" w:date="2025-06-06T16:10:40Z"/>
          <w:rFonts w:hint="default" w:ascii="Times New Roman" w:hAnsi="Times New Roman" w:eastAsia="仿宋" w:cs="Times New Roman"/>
          <w:color w:val="000000"/>
          <w:sz w:val="28"/>
          <w:szCs w:val="28"/>
          <w:rPrChange w:id="150" w:author="曾妍" w:date="2025-06-06T16:26:45Z">
            <w:rPr>
              <w:del w:id="151" w:author="曾妍" w:date="2025-06-06T16:10:40Z"/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148" w:author="曾妍" w:date="2025-06-06T16:10:45Z">
          <w:pPr>
            <w:widowControl w:val="0"/>
            <w:numPr>
              <w:ilvl w:val="0"/>
              <w:numId w:val="0"/>
            </w:numPr>
            <w:tabs>
              <w:tab w:val="left" w:pos="360"/>
            </w:tabs>
            <w:spacing w:line="480" w:lineRule="exact"/>
            <w:jc w:val="left"/>
          </w:pPr>
        </w:pPrChange>
      </w:pPr>
    </w:p>
    <w:p w14:paraId="6C489B0E">
      <w:pPr>
        <w:widowControl w:val="0"/>
        <w:numPr>
          <w:ilvl w:val="0"/>
          <w:numId w:val="0"/>
        </w:numPr>
        <w:tabs>
          <w:tab w:val="left" w:pos="360"/>
        </w:tabs>
        <w:spacing w:line="480" w:lineRule="exact"/>
        <w:ind w:firstLine="560" w:firstLineChars="200"/>
        <w:jc w:val="left"/>
        <w:rPr>
          <w:del w:id="153" w:author="曾妍" w:date="2025-06-06T16:10:40Z"/>
          <w:rFonts w:hint="default" w:ascii="Times New Roman" w:hAnsi="Times New Roman" w:eastAsia="仿宋" w:cs="Times New Roman"/>
          <w:color w:val="000000"/>
          <w:sz w:val="28"/>
          <w:szCs w:val="28"/>
          <w:rPrChange w:id="154" w:author="曾妍" w:date="2025-06-06T16:26:45Z">
            <w:rPr>
              <w:del w:id="155" w:author="曾妍" w:date="2025-06-06T16:10:40Z"/>
              <w:rFonts w:hint="eastAsia" w:ascii="仿宋" w:hAnsi="仿宋" w:eastAsia="仿宋" w:cs="仿宋"/>
              <w:color w:val="000000"/>
              <w:sz w:val="28"/>
              <w:szCs w:val="28"/>
            </w:rPr>
          </w:rPrChange>
        </w:rPr>
        <w:pPrChange w:id="152" w:author="曾妍" w:date="2025-06-06T16:10:45Z">
          <w:pPr>
            <w:widowControl w:val="0"/>
            <w:numPr>
              <w:ilvl w:val="0"/>
              <w:numId w:val="0"/>
            </w:numPr>
            <w:tabs>
              <w:tab w:val="left" w:pos="360"/>
            </w:tabs>
            <w:spacing w:line="480" w:lineRule="exact"/>
            <w:jc w:val="left"/>
          </w:pPr>
        </w:pPrChange>
      </w:pPr>
    </w:p>
    <w:p w14:paraId="241B3115">
      <w:pPr>
        <w:widowControl w:val="0"/>
        <w:numPr>
          <w:ilvl w:val="0"/>
          <w:numId w:val="0"/>
        </w:numPr>
        <w:tabs>
          <w:tab w:val="left" w:pos="360"/>
        </w:tabs>
        <w:spacing w:line="480" w:lineRule="exact"/>
        <w:ind w:firstLine="422" w:firstLineChars="200"/>
        <w:jc w:val="left"/>
        <w:rPr>
          <w:rFonts w:hint="default" w:ascii="Times New Roman" w:hAnsi="Times New Roman" w:eastAsia="仿宋" w:cs="Times New Roman"/>
          <w:b/>
          <w:bCs w:val="0"/>
          <w:color w:val="FF0000"/>
          <w:rPrChange w:id="157" w:author="曾妍" w:date="2025-06-06T16:26:45Z">
            <w:rPr>
              <w:rFonts w:hint="eastAsia" w:ascii="仿宋" w:hAnsi="仿宋" w:eastAsia="仿宋" w:cs="仿宋"/>
              <w:b/>
              <w:bCs w:val="0"/>
              <w:color w:val="FF0000"/>
            </w:rPr>
          </w:rPrChange>
        </w:rPr>
        <w:pPrChange w:id="156" w:author="曾妍" w:date="2025-06-06T16:10:45Z">
          <w:pPr>
            <w:widowControl w:val="0"/>
            <w:numPr>
              <w:ilvl w:val="0"/>
              <w:numId w:val="0"/>
            </w:numPr>
            <w:tabs>
              <w:tab w:val="left" w:pos="360"/>
            </w:tabs>
            <w:spacing w:line="480" w:lineRule="exact"/>
            <w:jc w:val="left"/>
          </w:pPr>
        </w:pPrChange>
      </w:pPr>
    </w:p>
    <w:sectPr>
      <w:headerReference r:id="rId3" w:type="default"/>
      <w:pgSz w:w="11906" w:h="16838"/>
      <w:pgMar w:top="1134" w:right="1304" w:bottom="1134" w:left="1417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A9AE1F"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AD3DB7"/>
    <w:multiLevelType w:val="multilevel"/>
    <w:tmpl w:val="4CAD3DB7"/>
    <w:lvl w:ilvl="0" w:tentative="0">
      <w:start w:val="2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 w:ascii="仿宋" w:hAnsi="仿宋" w:eastAsia="仿宋" w:cs="仿宋"/>
        <w:b w:val="0"/>
        <w:bCs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曾妍">
    <w15:presenceInfo w15:providerId="WPS Office" w15:userId="29628999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trackedChanges"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NTc0MDQ1ZWU2NzZhMGMyOTE2OGRmMTUxM2JhMjAifQ=="/>
  </w:docVars>
  <w:rsids>
    <w:rsidRoot w:val="0044715D"/>
    <w:rsid w:val="00007546"/>
    <w:rsid w:val="00011845"/>
    <w:rsid w:val="000266E9"/>
    <w:rsid w:val="00031739"/>
    <w:rsid w:val="00031EF4"/>
    <w:rsid w:val="000428B0"/>
    <w:rsid w:val="0004488D"/>
    <w:rsid w:val="000479FE"/>
    <w:rsid w:val="00065410"/>
    <w:rsid w:val="00065B5B"/>
    <w:rsid w:val="00067D75"/>
    <w:rsid w:val="00072215"/>
    <w:rsid w:val="00076484"/>
    <w:rsid w:val="0008427A"/>
    <w:rsid w:val="00090FF5"/>
    <w:rsid w:val="000A51C8"/>
    <w:rsid w:val="000A5804"/>
    <w:rsid w:val="000A727B"/>
    <w:rsid w:val="000B13F8"/>
    <w:rsid w:val="000B509A"/>
    <w:rsid w:val="000C3F0F"/>
    <w:rsid w:val="000D6A95"/>
    <w:rsid w:val="000F226A"/>
    <w:rsid w:val="000F3B55"/>
    <w:rsid w:val="000F520B"/>
    <w:rsid w:val="00101269"/>
    <w:rsid w:val="00101FC9"/>
    <w:rsid w:val="00112155"/>
    <w:rsid w:val="00116964"/>
    <w:rsid w:val="00117614"/>
    <w:rsid w:val="00123130"/>
    <w:rsid w:val="00123BEE"/>
    <w:rsid w:val="00134EA6"/>
    <w:rsid w:val="00136AC0"/>
    <w:rsid w:val="00140F61"/>
    <w:rsid w:val="001451C3"/>
    <w:rsid w:val="001473F6"/>
    <w:rsid w:val="0017075A"/>
    <w:rsid w:val="00176DE6"/>
    <w:rsid w:val="001779B0"/>
    <w:rsid w:val="00180891"/>
    <w:rsid w:val="00181995"/>
    <w:rsid w:val="00186495"/>
    <w:rsid w:val="001900C8"/>
    <w:rsid w:val="001964ED"/>
    <w:rsid w:val="001A27BD"/>
    <w:rsid w:val="001A492A"/>
    <w:rsid w:val="001A5A08"/>
    <w:rsid w:val="001B0D55"/>
    <w:rsid w:val="001B6096"/>
    <w:rsid w:val="001B6978"/>
    <w:rsid w:val="001C084D"/>
    <w:rsid w:val="001C252B"/>
    <w:rsid w:val="001C6FD3"/>
    <w:rsid w:val="001D2E39"/>
    <w:rsid w:val="001F212B"/>
    <w:rsid w:val="00204811"/>
    <w:rsid w:val="002070BC"/>
    <w:rsid w:val="002104FE"/>
    <w:rsid w:val="00217117"/>
    <w:rsid w:val="00233B8C"/>
    <w:rsid w:val="002355B8"/>
    <w:rsid w:val="00241222"/>
    <w:rsid w:val="00247E74"/>
    <w:rsid w:val="00250FFE"/>
    <w:rsid w:val="00273A6C"/>
    <w:rsid w:val="00273AB3"/>
    <w:rsid w:val="00283896"/>
    <w:rsid w:val="0029139B"/>
    <w:rsid w:val="00291ED9"/>
    <w:rsid w:val="002A2AC3"/>
    <w:rsid w:val="002A658B"/>
    <w:rsid w:val="002A7CAB"/>
    <w:rsid w:val="002B2A94"/>
    <w:rsid w:val="002B3A47"/>
    <w:rsid w:val="002C1761"/>
    <w:rsid w:val="002D5E86"/>
    <w:rsid w:val="002E6CC8"/>
    <w:rsid w:val="002F49F7"/>
    <w:rsid w:val="002F7075"/>
    <w:rsid w:val="00314A17"/>
    <w:rsid w:val="00321672"/>
    <w:rsid w:val="00323EDC"/>
    <w:rsid w:val="00326853"/>
    <w:rsid w:val="00343468"/>
    <w:rsid w:val="00351080"/>
    <w:rsid w:val="003528F3"/>
    <w:rsid w:val="00352FB4"/>
    <w:rsid w:val="00355435"/>
    <w:rsid w:val="00355EBB"/>
    <w:rsid w:val="00360E0B"/>
    <w:rsid w:val="00363E77"/>
    <w:rsid w:val="003737F5"/>
    <w:rsid w:val="00376C80"/>
    <w:rsid w:val="00380617"/>
    <w:rsid w:val="003974AB"/>
    <w:rsid w:val="003A35C9"/>
    <w:rsid w:val="003B2FBE"/>
    <w:rsid w:val="003B4494"/>
    <w:rsid w:val="003B47F0"/>
    <w:rsid w:val="003C02BC"/>
    <w:rsid w:val="003C2257"/>
    <w:rsid w:val="003D0F60"/>
    <w:rsid w:val="003D3329"/>
    <w:rsid w:val="004018EC"/>
    <w:rsid w:val="00402D3D"/>
    <w:rsid w:val="0041572D"/>
    <w:rsid w:val="00425CA7"/>
    <w:rsid w:val="00432776"/>
    <w:rsid w:val="0044008C"/>
    <w:rsid w:val="004453C7"/>
    <w:rsid w:val="0044715D"/>
    <w:rsid w:val="00460356"/>
    <w:rsid w:val="00477D3B"/>
    <w:rsid w:val="004A184F"/>
    <w:rsid w:val="004A50A1"/>
    <w:rsid w:val="004C4AD3"/>
    <w:rsid w:val="004C52FF"/>
    <w:rsid w:val="004C547B"/>
    <w:rsid w:val="004C7B4F"/>
    <w:rsid w:val="004D1F22"/>
    <w:rsid w:val="004E3870"/>
    <w:rsid w:val="004F2CAF"/>
    <w:rsid w:val="004F4005"/>
    <w:rsid w:val="004F66A8"/>
    <w:rsid w:val="00505000"/>
    <w:rsid w:val="005058AE"/>
    <w:rsid w:val="00517817"/>
    <w:rsid w:val="00527509"/>
    <w:rsid w:val="0056572B"/>
    <w:rsid w:val="00574D5C"/>
    <w:rsid w:val="005A0FB9"/>
    <w:rsid w:val="005A420B"/>
    <w:rsid w:val="005B126B"/>
    <w:rsid w:val="005B1DA9"/>
    <w:rsid w:val="005B2C5F"/>
    <w:rsid w:val="005B6775"/>
    <w:rsid w:val="005B7274"/>
    <w:rsid w:val="005C402B"/>
    <w:rsid w:val="005C4241"/>
    <w:rsid w:val="005E4A9A"/>
    <w:rsid w:val="005F521B"/>
    <w:rsid w:val="005F6857"/>
    <w:rsid w:val="00601A0A"/>
    <w:rsid w:val="006060D9"/>
    <w:rsid w:val="00611B62"/>
    <w:rsid w:val="006173D6"/>
    <w:rsid w:val="006178A8"/>
    <w:rsid w:val="006374A2"/>
    <w:rsid w:val="006440D3"/>
    <w:rsid w:val="006446DA"/>
    <w:rsid w:val="00653A14"/>
    <w:rsid w:val="00671CEA"/>
    <w:rsid w:val="00674411"/>
    <w:rsid w:val="00675A4A"/>
    <w:rsid w:val="00677D18"/>
    <w:rsid w:val="006800D6"/>
    <w:rsid w:val="006964A4"/>
    <w:rsid w:val="006A06BF"/>
    <w:rsid w:val="006A61CA"/>
    <w:rsid w:val="006D1CD4"/>
    <w:rsid w:val="006E7D1D"/>
    <w:rsid w:val="006F0923"/>
    <w:rsid w:val="00702920"/>
    <w:rsid w:val="00713FBB"/>
    <w:rsid w:val="0076051B"/>
    <w:rsid w:val="00776117"/>
    <w:rsid w:val="00777B2C"/>
    <w:rsid w:val="00777E19"/>
    <w:rsid w:val="00781425"/>
    <w:rsid w:val="007865E8"/>
    <w:rsid w:val="00797D2A"/>
    <w:rsid w:val="007B2A60"/>
    <w:rsid w:val="007B6451"/>
    <w:rsid w:val="007D3B4E"/>
    <w:rsid w:val="007D465A"/>
    <w:rsid w:val="007D6037"/>
    <w:rsid w:val="007E3D4F"/>
    <w:rsid w:val="00800834"/>
    <w:rsid w:val="008125DA"/>
    <w:rsid w:val="00813E73"/>
    <w:rsid w:val="00815057"/>
    <w:rsid w:val="00820533"/>
    <w:rsid w:val="00831F3F"/>
    <w:rsid w:val="00837DC1"/>
    <w:rsid w:val="0084071F"/>
    <w:rsid w:val="00854A6B"/>
    <w:rsid w:val="00855BBF"/>
    <w:rsid w:val="00857C75"/>
    <w:rsid w:val="00863816"/>
    <w:rsid w:val="00875068"/>
    <w:rsid w:val="00875B7A"/>
    <w:rsid w:val="00877FBD"/>
    <w:rsid w:val="0088509C"/>
    <w:rsid w:val="008861B5"/>
    <w:rsid w:val="008862FC"/>
    <w:rsid w:val="00895300"/>
    <w:rsid w:val="008A4F0E"/>
    <w:rsid w:val="008A5772"/>
    <w:rsid w:val="008A5977"/>
    <w:rsid w:val="008B3510"/>
    <w:rsid w:val="008C62AD"/>
    <w:rsid w:val="008D2BAA"/>
    <w:rsid w:val="008D3578"/>
    <w:rsid w:val="008D4394"/>
    <w:rsid w:val="008E60DE"/>
    <w:rsid w:val="008E6F7C"/>
    <w:rsid w:val="008F2531"/>
    <w:rsid w:val="009074B8"/>
    <w:rsid w:val="00907903"/>
    <w:rsid w:val="00921627"/>
    <w:rsid w:val="00923B05"/>
    <w:rsid w:val="009268CB"/>
    <w:rsid w:val="00946111"/>
    <w:rsid w:val="00950D80"/>
    <w:rsid w:val="00952A29"/>
    <w:rsid w:val="00962F91"/>
    <w:rsid w:val="00962FF4"/>
    <w:rsid w:val="00970B3F"/>
    <w:rsid w:val="0098037C"/>
    <w:rsid w:val="00987D4D"/>
    <w:rsid w:val="009977ED"/>
    <w:rsid w:val="009A6025"/>
    <w:rsid w:val="009B482B"/>
    <w:rsid w:val="009B6F4B"/>
    <w:rsid w:val="009C6A85"/>
    <w:rsid w:val="009D48C6"/>
    <w:rsid w:val="009E366E"/>
    <w:rsid w:val="009F487C"/>
    <w:rsid w:val="009F7513"/>
    <w:rsid w:val="00A0156F"/>
    <w:rsid w:val="00A04702"/>
    <w:rsid w:val="00A10E2F"/>
    <w:rsid w:val="00A11A61"/>
    <w:rsid w:val="00A123B4"/>
    <w:rsid w:val="00A32DE2"/>
    <w:rsid w:val="00A373F7"/>
    <w:rsid w:val="00A4146A"/>
    <w:rsid w:val="00A55D30"/>
    <w:rsid w:val="00A66EF3"/>
    <w:rsid w:val="00A71EA7"/>
    <w:rsid w:val="00A752E2"/>
    <w:rsid w:val="00A754D2"/>
    <w:rsid w:val="00A75C37"/>
    <w:rsid w:val="00A8508D"/>
    <w:rsid w:val="00A85275"/>
    <w:rsid w:val="00A92D71"/>
    <w:rsid w:val="00A95DB3"/>
    <w:rsid w:val="00A962A8"/>
    <w:rsid w:val="00AA3F56"/>
    <w:rsid w:val="00AC7B41"/>
    <w:rsid w:val="00AD5AD0"/>
    <w:rsid w:val="00AD62A4"/>
    <w:rsid w:val="00AE6214"/>
    <w:rsid w:val="00AE74C5"/>
    <w:rsid w:val="00AF0C86"/>
    <w:rsid w:val="00AF58B0"/>
    <w:rsid w:val="00B01E8D"/>
    <w:rsid w:val="00B07254"/>
    <w:rsid w:val="00B1282F"/>
    <w:rsid w:val="00B203D6"/>
    <w:rsid w:val="00B25539"/>
    <w:rsid w:val="00B27C05"/>
    <w:rsid w:val="00B42C17"/>
    <w:rsid w:val="00B452FE"/>
    <w:rsid w:val="00B45912"/>
    <w:rsid w:val="00B54F23"/>
    <w:rsid w:val="00B559EF"/>
    <w:rsid w:val="00B622BE"/>
    <w:rsid w:val="00B70A47"/>
    <w:rsid w:val="00B71CFC"/>
    <w:rsid w:val="00B75BFA"/>
    <w:rsid w:val="00B76C14"/>
    <w:rsid w:val="00B80192"/>
    <w:rsid w:val="00B82914"/>
    <w:rsid w:val="00B87535"/>
    <w:rsid w:val="00B8771E"/>
    <w:rsid w:val="00B93022"/>
    <w:rsid w:val="00BA2717"/>
    <w:rsid w:val="00BA7259"/>
    <w:rsid w:val="00BB525C"/>
    <w:rsid w:val="00BB78E6"/>
    <w:rsid w:val="00BB79ED"/>
    <w:rsid w:val="00BC17C9"/>
    <w:rsid w:val="00BC2F86"/>
    <w:rsid w:val="00BC697F"/>
    <w:rsid w:val="00BE5F32"/>
    <w:rsid w:val="00BF1EAC"/>
    <w:rsid w:val="00BF4DCB"/>
    <w:rsid w:val="00C14A37"/>
    <w:rsid w:val="00C207CF"/>
    <w:rsid w:val="00C2318D"/>
    <w:rsid w:val="00C256B5"/>
    <w:rsid w:val="00C31CD9"/>
    <w:rsid w:val="00C40A92"/>
    <w:rsid w:val="00C445C4"/>
    <w:rsid w:val="00C51E3E"/>
    <w:rsid w:val="00C54E73"/>
    <w:rsid w:val="00C60F51"/>
    <w:rsid w:val="00C61814"/>
    <w:rsid w:val="00C64938"/>
    <w:rsid w:val="00C718CF"/>
    <w:rsid w:val="00C76AF9"/>
    <w:rsid w:val="00C84BE8"/>
    <w:rsid w:val="00C85D5B"/>
    <w:rsid w:val="00C860A1"/>
    <w:rsid w:val="00C86EF8"/>
    <w:rsid w:val="00CA4517"/>
    <w:rsid w:val="00CB0539"/>
    <w:rsid w:val="00CB21CB"/>
    <w:rsid w:val="00CC1BE1"/>
    <w:rsid w:val="00CC357A"/>
    <w:rsid w:val="00CD0B14"/>
    <w:rsid w:val="00CD4E73"/>
    <w:rsid w:val="00CE0DF2"/>
    <w:rsid w:val="00CE23E1"/>
    <w:rsid w:val="00CE592B"/>
    <w:rsid w:val="00CF5C77"/>
    <w:rsid w:val="00D04B10"/>
    <w:rsid w:val="00D0663C"/>
    <w:rsid w:val="00D151AE"/>
    <w:rsid w:val="00D224D8"/>
    <w:rsid w:val="00D25A88"/>
    <w:rsid w:val="00D26CDD"/>
    <w:rsid w:val="00D43A4C"/>
    <w:rsid w:val="00D47F5C"/>
    <w:rsid w:val="00D52BFB"/>
    <w:rsid w:val="00D7251E"/>
    <w:rsid w:val="00D84E0B"/>
    <w:rsid w:val="00D9028B"/>
    <w:rsid w:val="00D94A3F"/>
    <w:rsid w:val="00DA0232"/>
    <w:rsid w:val="00DA6579"/>
    <w:rsid w:val="00DB2236"/>
    <w:rsid w:val="00DB359E"/>
    <w:rsid w:val="00DC4B99"/>
    <w:rsid w:val="00DC4BC0"/>
    <w:rsid w:val="00DC6AD9"/>
    <w:rsid w:val="00DD00F2"/>
    <w:rsid w:val="00DF460E"/>
    <w:rsid w:val="00E00DBF"/>
    <w:rsid w:val="00E04AB2"/>
    <w:rsid w:val="00E07F7F"/>
    <w:rsid w:val="00E22000"/>
    <w:rsid w:val="00E25FD2"/>
    <w:rsid w:val="00E422D0"/>
    <w:rsid w:val="00E45884"/>
    <w:rsid w:val="00E529E9"/>
    <w:rsid w:val="00E55B18"/>
    <w:rsid w:val="00E6641A"/>
    <w:rsid w:val="00E76BE5"/>
    <w:rsid w:val="00E77080"/>
    <w:rsid w:val="00E830AC"/>
    <w:rsid w:val="00E920BC"/>
    <w:rsid w:val="00E94BFB"/>
    <w:rsid w:val="00E977A7"/>
    <w:rsid w:val="00EC4BEC"/>
    <w:rsid w:val="00ED7AE9"/>
    <w:rsid w:val="00EF3310"/>
    <w:rsid w:val="00EF3A8A"/>
    <w:rsid w:val="00F031AE"/>
    <w:rsid w:val="00F134D6"/>
    <w:rsid w:val="00F1721E"/>
    <w:rsid w:val="00F31C8D"/>
    <w:rsid w:val="00F3313B"/>
    <w:rsid w:val="00F50EF6"/>
    <w:rsid w:val="00F57FE5"/>
    <w:rsid w:val="00F62737"/>
    <w:rsid w:val="00F6426C"/>
    <w:rsid w:val="00F673FA"/>
    <w:rsid w:val="00FA54FB"/>
    <w:rsid w:val="00FD5436"/>
    <w:rsid w:val="00FD6B93"/>
    <w:rsid w:val="00FD794C"/>
    <w:rsid w:val="00FD79E5"/>
    <w:rsid w:val="00FE3447"/>
    <w:rsid w:val="00FF1620"/>
    <w:rsid w:val="0282435D"/>
    <w:rsid w:val="02881B4A"/>
    <w:rsid w:val="05AD30A0"/>
    <w:rsid w:val="07F03F47"/>
    <w:rsid w:val="0AE5563B"/>
    <w:rsid w:val="0C5C7D56"/>
    <w:rsid w:val="0E2C33A8"/>
    <w:rsid w:val="11967974"/>
    <w:rsid w:val="11A239E3"/>
    <w:rsid w:val="12262CAF"/>
    <w:rsid w:val="134450A3"/>
    <w:rsid w:val="14094421"/>
    <w:rsid w:val="14907329"/>
    <w:rsid w:val="14DB7B69"/>
    <w:rsid w:val="15D90524"/>
    <w:rsid w:val="16431246"/>
    <w:rsid w:val="17FD518C"/>
    <w:rsid w:val="19333347"/>
    <w:rsid w:val="19461284"/>
    <w:rsid w:val="1CDC09C1"/>
    <w:rsid w:val="1D837F8A"/>
    <w:rsid w:val="1E430AAB"/>
    <w:rsid w:val="1E765EBC"/>
    <w:rsid w:val="1E936A33"/>
    <w:rsid w:val="1EA536FA"/>
    <w:rsid w:val="1EF84382"/>
    <w:rsid w:val="1F585697"/>
    <w:rsid w:val="20A727B0"/>
    <w:rsid w:val="21933C61"/>
    <w:rsid w:val="22D254CE"/>
    <w:rsid w:val="23E37116"/>
    <w:rsid w:val="24CE6053"/>
    <w:rsid w:val="25934B46"/>
    <w:rsid w:val="265E5CAC"/>
    <w:rsid w:val="27610391"/>
    <w:rsid w:val="28FF5494"/>
    <w:rsid w:val="29526E97"/>
    <w:rsid w:val="29D5403C"/>
    <w:rsid w:val="2C161DC3"/>
    <w:rsid w:val="2C263708"/>
    <w:rsid w:val="2EB423EE"/>
    <w:rsid w:val="30544FA7"/>
    <w:rsid w:val="3120603F"/>
    <w:rsid w:val="318B40F0"/>
    <w:rsid w:val="31BF5C06"/>
    <w:rsid w:val="343B4BA9"/>
    <w:rsid w:val="34CD76D4"/>
    <w:rsid w:val="35291FEC"/>
    <w:rsid w:val="374D5C6A"/>
    <w:rsid w:val="37713EFC"/>
    <w:rsid w:val="38336353"/>
    <w:rsid w:val="39240960"/>
    <w:rsid w:val="3D383024"/>
    <w:rsid w:val="3D5547ED"/>
    <w:rsid w:val="3D562E73"/>
    <w:rsid w:val="3D70772D"/>
    <w:rsid w:val="3DEE6F57"/>
    <w:rsid w:val="41815E4A"/>
    <w:rsid w:val="43BF34F3"/>
    <w:rsid w:val="43E33D6E"/>
    <w:rsid w:val="43EA2E5B"/>
    <w:rsid w:val="4401795B"/>
    <w:rsid w:val="44E46375"/>
    <w:rsid w:val="461E4FDB"/>
    <w:rsid w:val="46391D1A"/>
    <w:rsid w:val="466616E9"/>
    <w:rsid w:val="4B3441DE"/>
    <w:rsid w:val="4B5C0B85"/>
    <w:rsid w:val="4B853290"/>
    <w:rsid w:val="4D5A2F04"/>
    <w:rsid w:val="4D871A13"/>
    <w:rsid w:val="4F514568"/>
    <w:rsid w:val="4FAE1D2F"/>
    <w:rsid w:val="4FFE443A"/>
    <w:rsid w:val="522C61F4"/>
    <w:rsid w:val="527736E9"/>
    <w:rsid w:val="52FF4EB8"/>
    <w:rsid w:val="54A10209"/>
    <w:rsid w:val="54C47AEC"/>
    <w:rsid w:val="5553075F"/>
    <w:rsid w:val="57176615"/>
    <w:rsid w:val="577836B5"/>
    <w:rsid w:val="58255413"/>
    <w:rsid w:val="58345D72"/>
    <w:rsid w:val="59C316FD"/>
    <w:rsid w:val="59E84557"/>
    <w:rsid w:val="5B5D4D21"/>
    <w:rsid w:val="5D13331B"/>
    <w:rsid w:val="5E9950E2"/>
    <w:rsid w:val="6056136E"/>
    <w:rsid w:val="6303120E"/>
    <w:rsid w:val="63237348"/>
    <w:rsid w:val="648D4377"/>
    <w:rsid w:val="64C37B4B"/>
    <w:rsid w:val="66281935"/>
    <w:rsid w:val="683125B0"/>
    <w:rsid w:val="69DE17F0"/>
    <w:rsid w:val="6B866AA4"/>
    <w:rsid w:val="6C937EEA"/>
    <w:rsid w:val="6CDE5AE1"/>
    <w:rsid w:val="6CE731A9"/>
    <w:rsid w:val="6D931837"/>
    <w:rsid w:val="6E8679BF"/>
    <w:rsid w:val="6EE3303F"/>
    <w:rsid w:val="6F3D2C41"/>
    <w:rsid w:val="720B3C00"/>
    <w:rsid w:val="73AD7BE1"/>
    <w:rsid w:val="744B031E"/>
    <w:rsid w:val="74BE46EC"/>
    <w:rsid w:val="75D72064"/>
    <w:rsid w:val="7669682A"/>
    <w:rsid w:val="77710EBF"/>
    <w:rsid w:val="782B2D8B"/>
    <w:rsid w:val="790C709A"/>
    <w:rsid w:val="791248A4"/>
    <w:rsid w:val="797E1A28"/>
    <w:rsid w:val="79FF08B9"/>
    <w:rsid w:val="7AA82FCB"/>
    <w:rsid w:val="7C7A0CA1"/>
    <w:rsid w:val="7DE40CA3"/>
    <w:rsid w:val="7F1767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ind w:firstLine="435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link w:val="8"/>
    <w:semiHidden/>
    <w:qFormat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guilin</Company>
  <Pages>1</Pages>
  <Words>800</Words>
  <Characters>812</Characters>
  <Lines>28</Lines>
  <Paragraphs>7</Paragraphs>
  <TotalTime>5</TotalTime>
  <ScaleCrop>false</ScaleCrop>
  <LinksUpToDate>false</LinksUpToDate>
  <CharactersWithSpaces>816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2015-11-19T09:30:00Z</dcterms:created>
  <dc:creator>jwk</dc:creator>
  <cp:lastModifiedBy>曾妍</cp:lastModifiedBy>
  <cp:lastPrinted>2022-06-01T03:04:00Z</cp:lastPrinted>
  <dcterms:modified xsi:type="dcterms:W3CDTF">2025-06-06T08:26:48Z</dcterms:modified>
  <dc:title>四六级考试监考注意事项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B8EBDFE8A91D4DF0A0A6F3BD304084EF_13</vt:lpwstr>
  </property>
  <property fmtid="{D5CDD505-2E9C-101B-9397-08002B2CF9AE}" pid="4" name="KSOTemplateDocerSaveRecord">
    <vt:lpwstr>eyJoZGlkIjoiODBmMjEwYWJkNGUyMGQwZGE0ZTU5YmI0NzgwZWNlN2MiLCJ1c2VySWQiOiIzNDkxOTE3NDYifQ==</vt:lpwstr>
  </property>
</Properties>
</file>