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4490B">
      <w:pPr>
        <w:pStyle w:val="3"/>
        <w:spacing w:before="0" w:after="0" w:line="640" w:lineRule="exact"/>
        <w:ind w:firstLine="0"/>
        <w:jc w:val="left"/>
        <w:rPr>
          <w:ins w:id="1" w:author="HP" w:date="2025-06-06T16:36:40Z"/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rPrChange w:id="2" w:author="曾妍" w:date="2025-06-06T16:26:45Z">
            <w:rPr>
              <w:ins w:id="3" w:author="HP" w:date="2025-06-06T16:36:40Z"/>
              <w:rFonts w:hint="eastAsia" w:ascii="方正小标宋_GBK" w:hAnsi="方正小标宋_GBK" w:eastAsia="方正小标宋_GBK" w:cs="方正小标宋_GBK"/>
              <w:b w:val="0"/>
              <w:bCs w:val="0"/>
              <w:color w:val="000000"/>
              <w:sz w:val="44"/>
              <w:szCs w:val="44"/>
            </w:rPr>
          </w:rPrChange>
        </w:rPr>
        <w:pPrChange w:id="0" w:author="曾妍" w:date="2025-06-06T16:25:30Z">
          <w:pPr>
            <w:pStyle w:val="3"/>
            <w:spacing w:before="0" w:after="0" w:line="440" w:lineRule="exact"/>
            <w:ind w:firstLine="535"/>
            <w:jc w:val="center"/>
          </w:pPr>
        </w:pPrChange>
      </w:pPr>
      <w:ins w:id="4" w:author="HP" w:date="2025-06-06T16:36:40Z">
        <w:r>
          <w:rPr>
            <w:rFonts w:hint="default" w:ascii="Times New Roman" w:hAnsi="Times New Roman" w:cs="Times New Roman"/>
            <w:b w:val="0"/>
            <w:bCs w:val="0"/>
            <w:color w:val="000000"/>
            <w:sz w:val="32"/>
            <w:szCs w:val="32"/>
            <w:lang w:val="en-US" w:eastAsia="zh-CN"/>
            <w:rPrChange w:id="5" w:author="曾妍" w:date="2025-06-06T16:26:45Z">
              <w:rPr>
                <w:rFonts w:hint="eastAsia" w:ascii="黑体" w:hAnsi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rPrChange>
          </w:rPr>
          <w:t>附件</w:t>
        </w:r>
      </w:ins>
      <w:ins w:id="6" w:author="HP" w:date="2025-06-06T16:36:43Z">
        <w:r>
          <w:rPr>
            <w:rFonts w:hint="eastAsia" w:ascii="Times New Roman" w:hAnsi="Times New Roman" w:cs="Times New Roman"/>
            <w:b w:val="0"/>
            <w:bCs w:val="0"/>
            <w:color w:val="000000"/>
            <w:sz w:val="32"/>
            <w:szCs w:val="32"/>
            <w:lang w:val="en-US" w:eastAsia="zh-CN"/>
          </w:rPr>
          <w:t>5</w:t>
        </w:r>
      </w:ins>
    </w:p>
    <w:p w14:paraId="54AEB087">
      <w:pPr>
        <w:pStyle w:val="3"/>
        <w:spacing w:before="0" w:after="0" w:line="640" w:lineRule="exact"/>
        <w:ind w:firstLine="533"/>
        <w:jc w:val="center"/>
        <w:rPr>
          <w:rFonts w:hint="eastAsia" w:ascii="仿宋" w:hAnsi="仿宋" w:eastAsia="仿宋" w:cs="仿宋"/>
          <w:color w:val="auto"/>
          <w:sz w:val="40"/>
          <w:szCs w:val="40"/>
          <w:rPrChange w:id="8" w:author="陈积(6000090)" w:date="2025-06-06T11:18:00Z">
            <w:rPr>
              <w:rFonts w:hint="eastAsia" w:ascii="仿宋" w:hAnsi="仿宋" w:eastAsia="仿宋" w:cs="仿宋"/>
              <w:color w:val="000000"/>
              <w:sz w:val="40"/>
              <w:szCs w:val="40"/>
            </w:rPr>
          </w:rPrChange>
        </w:rPr>
        <w:pPrChange w:id="7" w:author="HP" w:date="2025-06-06T16:37:03Z">
          <w:pPr>
            <w:pStyle w:val="3"/>
            <w:spacing w:before="0" w:after="0" w:line="440" w:lineRule="exact"/>
            <w:ind w:firstLine="535"/>
            <w:jc w:val="center"/>
          </w:pPr>
        </w:pPrChange>
      </w:pPr>
      <w:ins w:id="9" w:author="HP" w:date="2025-06-06T16:36:59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10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t>考</w:t>
        </w:r>
      </w:ins>
      <w:ins w:id="11" w:author="HP" w:date="2025-06-06T16:36:59Z">
        <w:del w:id="12" w:author="曾妍" w:date="2025-06-06T16:26:32Z">
          <w:r>
            <w:rPr>
              <w:rFonts w:hint="default" w:ascii="Times New Roman" w:hAnsi="Times New Roman" w:eastAsia="方正小标宋_GBK" w:cs="Times New Roman"/>
              <w:b w:val="0"/>
              <w:bCs w:val="0"/>
              <w:color w:val="000000"/>
              <w:sz w:val="44"/>
              <w:szCs w:val="44"/>
              <w:rPrChange w:id="13" w:author="曾妍" w:date="2025-06-06T16:26:45Z">
                <w:rPr>
                  <w:rFonts w:hint="eastAsia" w:ascii="仿宋" w:hAnsi="仿宋" w:eastAsia="仿宋" w:cs="仿宋"/>
                  <w:b/>
                  <w:bCs/>
                  <w:color w:val="000000"/>
                  <w:sz w:val="40"/>
                  <w:szCs w:val="40"/>
                </w:rPr>
              </w:rPrChange>
            </w:rPr>
            <w:delText xml:space="preserve"> </w:delText>
          </w:r>
        </w:del>
      </w:ins>
      <w:ins w:id="14" w:author="HP" w:date="2025-06-06T16:36:59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15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t>场</w:t>
        </w:r>
      </w:ins>
      <w:ins w:id="16" w:author="HP" w:date="2025-06-06T16:36:59Z">
        <w:del w:id="17" w:author="曾妍" w:date="2025-06-06T16:26:30Z">
          <w:r>
            <w:rPr>
              <w:rFonts w:hint="default" w:ascii="Times New Roman" w:hAnsi="Times New Roman" w:eastAsia="方正小标宋_GBK" w:cs="Times New Roman"/>
              <w:b w:val="0"/>
              <w:bCs w:val="0"/>
              <w:color w:val="000000"/>
              <w:sz w:val="44"/>
              <w:szCs w:val="44"/>
              <w:rPrChange w:id="18" w:author="曾妍" w:date="2025-06-06T16:26:45Z">
                <w:rPr>
                  <w:rFonts w:hint="eastAsia" w:ascii="仿宋" w:hAnsi="仿宋" w:eastAsia="仿宋" w:cs="仿宋"/>
                  <w:b/>
                  <w:bCs/>
                  <w:color w:val="000000"/>
                  <w:sz w:val="40"/>
                  <w:szCs w:val="40"/>
                </w:rPr>
              </w:rPrChange>
            </w:rPr>
            <w:delText xml:space="preserve"> </w:delText>
          </w:r>
        </w:del>
      </w:ins>
      <w:ins w:id="19" w:author="HP" w:date="2025-06-06T16:36:59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20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t>纪</w:t>
        </w:r>
      </w:ins>
      <w:ins w:id="21" w:author="HP" w:date="2025-06-06T16:36:59Z">
        <w:del w:id="22" w:author="曾妍" w:date="2025-06-06T16:26:34Z">
          <w:r>
            <w:rPr>
              <w:rFonts w:hint="default" w:ascii="Times New Roman" w:hAnsi="Times New Roman" w:eastAsia="方正小标宋_GBK" w:cs="Times New Roman"/>
              <w:b w:val="0"/>
              <w:bCs w:val="0"/>
              <w:color w:val="000000"/>
              <w:sz w:val="44"/>
              <w:szCs w:val="44"/>
              <w:rPrChange w:id="23" w:author="曾妍" w:date="2025-06-06T16:26:45Z">
                <w:rPr>
                  <w:rFonts w:hint="eastAsia" w:ascii="仿宋" w:hAnsi="仿宋" w:eastAsia="仿宋" w:cs="仿宋"/>
                  <w:b/>
                  <w:bCs/>
                  <w:color w:val="000000"/>
                  <w:sz w:val="40"/>
                  <w:szCs w:val="40"/>
                </w:rPr>
              </w:rPrChange>
            </w:rPr>
            <w:delText xml:space="preserve"> </w:delText>
          </w:r>
        </w:del>
      </w:ins>
      <w:ins w:id="24" w:author="HP" w:date="2025-06-06T16:36:59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25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t>律（</w:t>
        </w:r>
      </w:ins>
      <w:ins w:id="26" w:author="HP" w:date="2025-06-06T16:36:59Z">
        <w:del w:id="27" w:author="曾妍" w:date="2025-06-06T16:25:45Z">
          <w:r>
            <w:rPr>
              <w:rFonts w:hint="default" w:ascii="Times New Roman" w:hAnsi="Times New Roman" w:eastAsia="方正小标宋_GBK" w:cs="Times New Roman"/>
              <w:b w:val="0"/>
              <w:bCs w:val="0"/>
              <w:color w:val="000000"/>
              <w:sz w:val="44"/>
              <w:szCs w:val="44"/>
              <w:rPrChange w:id="28" w:author="曾妍" w:date="2025-06-06T16:26:45Z">
                <w:rPr>
                  <w:rFonts w:hint="eastAsia" w:ascii="仿宋" w:hAnsi="仿宋" w:eastAsia="仿宋" w:cs="仿宋"/>
                  <w:b/>
                  <w:bCs/>
                  <w:color w:val="000000"/>
                  <w:sz w:val="40"/>
                  <w:szCs w:val="40"/>
                </w:rPr>
              </w:rPrChange>
            </w:rPr>
            <w:delText>宣读</w:delText>
          </w:r>
        </w:del>
      </w:ins>
      <w:ins w:id="29" w:author="HP" w:date="2025-06-06T16:37:13Z">
        <w:r>
          <w:rPr>
            <w:rFonts w:hint="eastAsia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</w:rPr>
          <w:t>日语</w:t>
        </w:r>
      </w:ins>
      <w:ins w:id="30" w:author="HP" w:date="2025-06-06T16:37:21Z">
        <w:r>
          <w:rPr>
            <w:rFonts w:hint="eastAsia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</w:rPr>
          <w:t>四级</w:t>
        </w:r>
      </w:ins>
      <w:ins w:id="31" w:author="HP" w:date="2025-06-06T16:36:59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32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t>）</w:t>
        </w:r>
      </w:ins>
      <w:del w:id="33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34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>考</w:delText>
        </w:r>
      </w:del>
      <w:del w:id="35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36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del w:id="37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38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>场</w:delText>
        </w:r>
      </w:del>
      <w:del w:id="39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40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del w:id="41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42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>纪</w:delText>
        </w:r>
      </w:del>
      <w:del w:id="43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44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del w:id="45" w:author="HP" w:date="2025-06-06T16:36:59Z">
        <w:r>
          <w:rPr>
            <w:rFonts w:hint="eastAsia" w:ascii="仿宋" w:hAnsi="仿宋" w:eastAsia="仿宋" w:cs="仿宋"/>
            <w:color w:val="auto"/>
            <w:sz w:val="40"/>
            <w:szCs w:val="40"/>
            <w:rPrChange w:id="46" w:author="陈积(6000090)" w:date="2025-06-06T11:18:00Z">
              <w:rPr>
                <w:rFonts w:hint="eastAsia" w:ascii="仿宋" w:hAnsi="仿宋" w:eastAsia="仿宋" w:cs="仿宋"/>
                <w:color w:val="000000"/>
                <w:sz w:val="40"/>
                <w:szCs w:val="40"/>
              </w:rPr>
            </w:rPrChange>
          </w:rPr>
          <w:delText>律（宣读）</w:delText>
        </w:r>
      </w:del>
    </w:p>
    <w:p w14:paraId="01A5BB53">
      <w:pPr>
        <w:spacing w:line="48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47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</w:pPr>
      <w:r>
        <w:rPr>
          <w:rFonts w:hint="eastAsia" w:ascii="仿宋" w:hAnsi="仿宋" w:eastAsia="仿宋" w:cs="仿宋"/>
          <w:color w:val="auto"/>
          <w:sz w:val="28"/>
          <w:szCs w:val="28"/>
          <w:rPrChange w:id="4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考生应严格遵守学校有关考试管理的规定，为确保本次考试的顺利进行，</w:t>
      </w:r>
      <w:r>
        <w:rPr>
          <w:rFonts w:hint="eastAsia" w:ascii="仿宋" w:hAnsi="仿宋" w:eastAsia="仿宋" w:cs="仿宋"/>
          <w:color w:val="auto"/>
          <w:sz w:val="28"/>
          <w:szCs w:val="28"/>
          <w:rPrChange w:id="49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现特别</w:t>
      </w:r>
      <w:r>
        <w:rPr>
          <w:rFonts w:hint="eastAsia" w:ascii="仿宋" w:hAnsi="仿宋" w:eastAsia="仿宋" w:cs="仿宋"/>
          <w:color w:val="auto"/>
          <w:sz w:val="28"/>
          <w:szCs w:val="28"/>
          <w:rPrChange w:id="5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强调以下几点：</w:t>
      </w:r>
    </w:p>
    <w:p w14:paraId="7D41C1C3">
      <w:p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4"/>
          <w:rPrChange w:id="52" w:author="陈积(6000090)" w:date="2025-06-06T11:18:00Z">
            <w:rPr>
              <w:rFonts w:hint="eastAsia" w:ascii="仿宋" w:hAnsi="仿宋" w:eastAsia="仿宋" w:cs="仿宋"/>
              <w:color w:val="000000"/>
              <w:sz w:val="24"/>
            </w:rPr>
          </w:rPrChange>
        </w:rPr>
        <w:pPrChange w:id="51" w:author="曾妍" w:date="2025-06-06T17:14:21Z">
          <w:pPr>
            <w:spacing w:line="480" w:lineRule="exact"/>
            <w:ind w:left="420" w:hanging="420" w:hangingChars="150"/>
          </w:pPr>
        </w:pPrChange>
      </w:pPr>
      <w:r>
        <w:rPr>
          <w:rFonts w:hint="eastAsia" w:ascii="仿宋" w:hAnsi="仿宋" w:eastAsia="仿宋" w:cs="仿宋"/>
          <w:color w:val="auto"/>
          <w:sz w:val="28"/>
          <w:szCs w:val="28"/>
          <w:rPrChange w:id="53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rPrChange w:id="54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rPrChange w:id="55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考生在考试全过程（考试结束</w:t>
      </w:r>
      <w:r>
        <w:rPr>
          <w:rFonts w:hint="eastAsia" w:ascii="仿宋" w:hAnsi="仿宋" w:eastAsia="仿宋" w:cs="仿宋"/>
          <w:color w:val="auto"/>
          <w:sz w:val="28"/>
          <w:szCs w:val="28"/>
          <w:rPrChange w:id="56" w:author="陈积(6000090)" w:date="2025-06-06T11:18:00Z">
            <w:rPr>
              <w:rFonts w:hint="eastAsia" w:ascii="仿宋" w:hAnsi="仿宋" w:eastAsia="仿宋" w:cs="仿宋"/>
              <w:color w:val="FF0000"/>
              <w:sz w:val="28"/>
              <w:szCs w:val="28"/>
            </w:rPr>
          </w:rPrChange>
        </w:rPr>
        <w:t>哨</w:t>
      </w:r>
      <w:r>
        <w:rPr>
          <w:rFonts w:hint="eastAsia" w:ascii="仿宋" w:hAnsi="仿宋" w:eastAsia="仿宋" w:cs="仿宋"/>
          <w:color w:val="auto"/>
          <w:sz w:val="28"/>
          <w:szCs w:val="28"/>
          <w:rPrChange w:id="57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声</w:t>
      </w:r>
      <w:r>
        <w:rPr>
          <w:rFonts w:hint="eastAsia" w:ascii="仿宋" w:hAnsi="仿宋" w:eastAsia="仿宋" w:cs="仿宋"/>
          <w:color w:val="auto"/>
          <w:sz w:val="28"/>
          <w:szCs w:val="28"/>
          <w:rPrChange w:id="5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响起前）无特殊情况不得离开考场，不论以任何理由离开考场后都不得重返考场。</w:t>
      </w:r>
    </w:p>
    <w:p w14:paraId="5E568F8D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6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59" w:author="曾妍" w:date="2025-06-06T17:14:24Z">
          <w:pPr>
            <w:numPr>
              <w:ilvl w:val="0"/>
              <w:numId w:val="1"/>
            </w:numPr>
            <w:spacing w:line="480" w:lineRule="exact"/>
          </w:pPr>
        </w:pPrChange>
      </w:pPr>
      <w:ins w:id="61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2.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62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考生参加考试必须带齐双证（准考证、身份证），无身份证者，</w:t>
      </w:r>
      <w:r>
        <w:rPr>
          <w:rFonts w:hint="eastAsia" w:ascii="仿宋" w:hAnsi="仿宋" w:eastAsia="仿宋" w:cs="仿宋"/>
          <w:sz w:val="32"/>
          <w:szCs w:val="32"/>
        </w:rPr>
        <w:t>须持学院出具的“临时考试专用证”及学生证或一卡通。要求各证件上的相片、姓名等信息必须清晰。</w:t>
      </w:r>
      <w:r>
        <w:rPr>
          <w:rFonts w:hint="eastAsia" w:ascii="仿宋" w:hAnsi="仿宋" w:eastAsia="仿宋" w:cs="仿宋"/>
          <w:color w:val="auto"/>
          <w:sz w:val="28"/>
          <w:szCs w:val="28"/>
          <w:rPrChange w:id="63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证件不齐者，一律拒绝入场。</w:t>
      </w:r>
    </w:p>
    <w:p w14:paraId="3426729A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65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64" w:author="曾妍" w:date="2025-06-06T17:14:27Z">
          <w:pPr>
            <w:numPr>
              <w:ilvl w:val="0"/>
              <w:numId w:val="1"/>
            </w:numPr>
            <w:spacing w:line="480" w:lineRule="exact"/>
          </w:pPr>
        </w:pPrChange>
      </w:pPr>
      <w:ins w:id="66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3.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67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除考试必须用品外，严禁携带包、书籍、资料、纸张、通讯工具（如手机及其他无线接收、传送设备等）、计时工具（如手表、时钟等）、电子存储记忆录放设备</w:t>
      </w:r>
      <w:r>
        <w:rPr>
          <w:rFonts w:hint="eastAsia" w:ascii="仿宋" w:hAnsi="仿宋" w:eastAsia="仿宋" w:cs="仿宋"/>
          <w:color w:val="auto"/>
          <w:sz w:val="28"/>
          <w:szCs w:val="28"/>
          <w:rPrChange w:id="6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rPrChange w:id="69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智能眼镜</w:t>
      </w:r>
      <w:r>
        <w:rPr>
          <w:rFonts w:hint="eastAsia" w:ascii="仿宋" w:hAnsi="仿宋" w:eastAsia="仿宋" w:cs="仿宋"/>
          <w:color w:val="auto"/>
          <w:sz w:val="28"/>
          <w:szCs w:val="28"/>
          <w:rPrChange w:id="7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等违禁物品进入考场，考试过程中，凡在考生身上或周围发现违禁物品，无论偷看与否，均按考试违规处理。</w:t>
      </w:r>
    </w:p>
    <w:p w14:paraId="7889CE9F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72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71" w:author="曾妍" w:date="2025-06-06T17:14:30Z">
          <w:pPr>
            <w:numPr>
              <w:ilvl w:val="0"/>
              <w:numId w:val="1"/>
            </w:numPr>
            <w:spacing w:line="480" w:lineRule="exact"/>
          </w:pPr>
        </w:pPrChange>
      </w:pPr>
      <w:ins w:id="73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4.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74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不得在准考证正、反两面涂改或书写任何内容（入场前已经在准考证上填写信息的，应在开考前主动交监考人员保管）</w:t>
      </w:r>
      <w:r>
        <w:rPr>
          <w:rFonts w:hint="eastAsia" w:ascii="仿宋" w:hAnsi="仿宋" w:eastAsia="仿宋" w:cs="仿宋"/>
          <w:color w:val="auto"/>
          <w:sz w:val="28"/>
          <w:szCs w:val="28"/>
          <w:rPrChange w:id="75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；</w:t>
      </w:r>
      <w:r>
        <w:rPr>
          <w:rFonts w:hint="eastAsia" w:ascii="仿宋" w:hAnsi="仿宋" w:eastAsia="仿宋" w:cs="仿宋"/>
          <w:color w:val="auto"/>
          <w:sz w:val="28"/>
          <w:szCs w:val="28"/>
          <w:rPrChange w:id="76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不得在除试题册、答题卡外任何地方涂写与考试有关的内容，不得在答题卡上做任何标记，非听力考试期间不得佩戴耳机，否则均按考试违规处理。</w:t>
      </w:r>
    </w:p>
    <w:p w14:paraId="1B42D525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7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77" w:author="曾妍" w:date="2025-06-06T17:14:33Z">
          <w:pPr>
            <w:numPr>
              <w:ilvl w:val="0"/>
              <w:numId w:val="1"/>
            </w:numPr>
            <w:spacing w:line="480" w:lineRule="exact"/>
          </w:pPr>
        </w:pPrChange>
      </w:pPr>
      <w:ins w:id="79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5.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8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试卷分发后，考生先核查试题册、答题卡与本人报考的科目是否相符，检查试卷册及答题卡的印刷质量，如有不清晰、缺页、破损、装订错误等问题应立即举手向监考员报告，但不准询问题意等问题。核准信息后，用黑色签字笔填写姓名和准考证号，用</w:t>
      </w:r>
      <w:r>
        <w:rPr>
          <w:rFonts w:hint="eastAsia" w:ascii="仿宋" w:hAnsi="仿宋" w:eastAsia="仿宋" w:cs="仿宋"/>
          <w:color w:val="auto"/>
          <w:sz w:val="28"/>
          <w:szCs w:val="28"/>
          <w:rPrChange w:id="81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2B</w:t>
      </w:r>
      <w:r>
        <w:rPr>
          <w:rFonts w:hint="eastAsia" w:ascii="仿宋" w:hAnsi="仿宋" w:eastAsia="仿宋" w:cs="仿宋"/>
          <w:color w:val="auto"/>
          <w:sz w:val="28"/>
          <w:szCs w:val="28"/>
          <w:rPrChange w:id="82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铅笔填涂相应信息点。</w:t>
      </w:r>
    </w:p>
    <w:p w14:paraId="33F3867D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84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83" w:author="曾妍" w:date="2025-06-06T17:14:37Z">
          <w:pPr>
            <w:numPr>
              <w:ilvl w:val="0"/>
              <w:numId w:val="1"/>
            </w:numPr>
            <w:spacing w:line="480" w:lineRule="exact"/>
          </w:pPr>
        </w:pPrChange>
      </w:pPr>
      <w:ins w:id="85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6.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86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考生在开考信号发出后方可开始答题。考场内时钟的时间仅供参考。</w:t>
      </w:r>
    </w:p>
    <w:p w14:paraId="0270576C">
      <w:pPr>
        <w:numPr>
          <w:ilvl w:val="0"/>
          <w:numId w:val="0"/>
        </w:numPr>
        <w:spacing w:line="48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rPrChange w:id="8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87" w:author="曾妍" w:date="2025-06-06T17:14:39Z">
          <w:pPr>
            <w:numPr>
              <w:ilvl w:val="0"/>
              <w:numId w:val="1"/>
            </w:numPr>
            <w:spacing w:line="480" w:lineRule="exact"/>
          </w:pPr>
        </w:pPrChange>
      </w:pPr>
      <w:ins w:id="89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7.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9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考场内必须保持安静，严禁交头接耳、东张西望，如需借用考试工具需要举手示意。</w:t>
      </w:r>
    </w:p>
    <w:p w14:paraId="65D1B32B">
      <w:pPr>
        <w:numPr>
          <w:ilvl w:val="0"/>
          <w:numId w:val="0"/>
        </w:numPr>
        <w:spacing w:line="480" w:lineRule="exact"/>
        <w:ind w:left="0" w:firstLine="560" w:firstLineChars="200"/>
        <w:jc w:val="left"/>
        <w:rPr>
          <w:ins w:id="92" w:author="曾妍" w:date="2025-06-06T17:14:46Z"/>
          <w:rFonts w:hint="eastAsia" w:ascii="仿宋" w:hAnsi="仿宋" w:eastAsia="仿宋" w:cs="仿宋"/>
          <w:color w:val="auto"/>
          <w:sz w:val="28"/>
          <w:szCs w:val="28"/>
        </w:rPr>
        <w:pPrChange w:id="91" w:author="曾妍" w:date="2025-06-06T17:14:43Z">
          <w:pPr>
            <w:numPr>
              <w:ilvl w:val="0"/>
              <w:numId w:val="1"/>
            </w:numPr>
            <w:spacing w:line="480" w:lineRule="exact"/>
            <w:jc w:val="left"/>
          </w:pPr>
        </w:pPrChange>
      </w:pPr>
      <w:ins w:id="93" w:author="曾妍" w:date="2025-06-06T17:13:57Z">
        <w:r>
          <w:rPr>
            <w:rFonts w:hint="default" w:ascii="仿宋" w:hAnsi="仿宋" w:eastAsia="仿宋" w:cs="仿宋"/>
            <w:b w:val="0"/>
            <w:bCs/>
            <w:color w:val="auto"/>
            <w:kern w:val="2"/>
            <w:sz w:val="28"/>
            <w:szCs w:val="28"/>
            <w:lang w:val="en-US" w:eastAsia="zh-CN" w:bidi="ar-SA"/>
          </w:rPr>
          <w:t>8.</w:t>
        </w:r>
      </w:ins>
      <w:r>
        <w:rPr>
          <w:rFonts w:hint="eastAsia" w:ascii="仿宋" w:hAnsi="仿宋" w:eastAsia="仿宋" w:cs="仿宋"/>
          <w:color w:val="auto"/>
          <w:sz w:val="28"/>
          <w:szCs w:val="28"/>
          <w:rPrChange w:id="94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考试结束</w:t>
      </w:r>
      <w:r>
        <w:rPr>
          <w:rFonts w:hint="eastAsia" w:ascii="仿宋" w:hAnsi="仿宋" w:eastAsia="仿宋" w:cs="仿宋"/>
          <w:color w:val="auto"/>
          <w:sz w:val="28"/>
          <w:szCs w:val="28"/>
          <w:rPrChange w:id="95" w:author="陈积(6000090)" w:date="2025-06-06T11:18:00Z">
            <w:rPr>
              <w:rFonts w:hint="eastAsia" w:ascii="仿宋" w:hAnsi="仿宋" w:eastAsia="仿宋" w:cs="仿宋"/>
              <w:color w:val="FF0000"/>
              <w:sz w:val="28"/>
              <w:szCs w:val="28"/>
            </w:rPr>
          </w:rPrChange>
        </w:rPr>
        <w:t>哨</w:t>
      </w:r>
      <w:r>
        <w:rPr>
          <w:rFonts w:hint="eastAsia" w:ascii="仿宋" w:hAnsi="仿宋" w:eastAsia="仿宋" w:cs="仿宋"/>
          <w:color w:val="auto"/>
          <w:sz w:val="28"/>
          <w:szCs w:val="28"/>
          <w:rPrChange w:id="96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响后，应立即停止答题并将试卷翻放在桌上，等待监考人员收取并清点无误后方可离开考场。</w:t>
      </w:r>
    </w:p>
    <w:p w14:paraId="61E380D1">
      <w:pPr>
        <w:numPr>
          <w:ilvl w:val="0"/>
          <w:numId w:val="0"/>
        </w:numPr>
        <w:spacing w:line="480" w:lineRule="exact"/>
        <w:ind w:left="0" w:firstLine="560" w:firstLineChars="200"/>
        <w:jc w:val="left"/>
        <w:rPr>
          <w:del w:id="98" w:author="曾妍" w:date="2025-06-06T17:14:45Z"/>
          <w:rFonts w:hint="eastAsia" w:ascii="仿宋" w:hAnsi="仿宋" w:eastAsia="仿宋" w:cs="仿宋"/>
          <w:color w:val="auto"/>
          <w:sz w:val="28"/>
          <w:szCs w:val="28"/>
          <w:rPrChange w:id="99" w:author="陈积(6000090)" w:date="2025-06-06T11:18:00Z">
            <w:rPr>
              <w:del w:id="100" w:author="曾妍" w:date="2025-06-06T17:14:45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97" w:author="曾妍" w:date="2025-06-06T17:14:43Z">
          <w:pPr>
            <w:numPr>
              <w:ilvl w:val="0"/>
              <w:numId w:val="1"/>
            </w:numPr>
            <w:spacing w:line="480" w:lineRule="exact"/>
            <w:jc w:val="left"/>
          </w:pPr>
        </w:pPrChange>
      </w:pPr>
    </w:p>
    <w:p w14:paraId="65D1B32B">
      <w:pPr>
        <w:numPr>
          <w:ilvl w:val="0"/>
          <w:numId w:val="0"/>
        </w:numPr>
        <w:spacing w:line="48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rPrChange w:id="102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01" w:author="曾妍" w:date="2025-06-06T17:14:45Z">
          <w:pPr>
            <w:spacing w:line="480" w:lineRule="exact"/>
            <w:jc w:val="left"/>
          </w:pPr>
        </w:pPrChange>
      </w:pPr>
      <w:r>
        <w:rPr>
          <w:rFonts w:hint="eastAsia" w:ascii="仿宋" w:hAnsi="仿宋" w:eastAsia="仿宋" w:cs="仿宋"/>
          <w:color w:val="auto"/>
          <w:sz w:val="28"/>
          <w:szCs w:val="28"/>
          <w:rPrChange w:id="103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9.</w:t>
      </w:r>
      <w:r>
        <w:rPr>
          <w:rFonts w:hint="eastAsia" w:ascii="仿宋" w:hAnsi="仿宋" w:eastAsia="仿宋" w:cs="仿宋"/>
          <w:color w:val="auto"/>
          <w:sz w:val="28"/>
          <w:szCs w:val="28"/>
          <w:rPrChange w:id="104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严禁携带任何考试资料（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rPrChange w:id="105" w:author="陈积(6000090)" w:date="2025-06-06T11:18:00Z">
            <w:rPr>
              <w:rFonts w:hint="eastAsia" w:ascii="仿宋" w:hAnsi="仿宋" w:eastAsia="仿宋" w:cs="仿宋"/>
              <w:b/>
              <w:bCs/>
              <w:color w:val="000000"/>
              <w:sz w:val="28"/>
              <w:szCs w:val="28"/>
            </w:rPr>
          </w:rPrChange>
        </w:rPr>
        <w:t>试卷、答题卡</w:t>
      </w:r>
      <w:r>
        <w:rPr>
          <w:rFonts w:hint="eastAsia" w:ascii="仿宋" w:hAnsi="仿宋" w:eastAsia="仿宋" w:cs="仿宋"/>
          <w:color w:val="auto"/>
          <w:sz w:val="28"/>
          <w:szCs w:val="28"/>
          <w:rPrChange w:id="106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）离开考场。</w:t>
      </w:r>
    </w:p>
    <w:p w14:paraId="22392E50">
      <w:pPr>
        <w:spacing w:line="48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rPrChange w:id="108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07" w:author="曾妍" w:date="2025-06-06T17:14:49Z">
          <w:pPr>
            <w:spacing w:line="480" w:lineRule="exact"/>
            <w:jc w:val="left"/>
          </w:pPr>
        </w:pPrChange>
      </w:pPr>
      <w:r>
        <w:rPr>
          <w:rFonts w:hint="eastAsia" w:ascii="仿宋" w:hAnsi="仿宋" w:eastAsia="仿宋" w:cs="仿宋"/>
          <w:color w:val="auto"/>
          <w:sz w:val="28"/>
          <w:szCs w:val="28"/>
          <w:rPrChange w:id="109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10.</w:t>
      </w:r>
      <w:r>
        <w:rPr>
          <w:rFonts w:hint="eastAsia" w:ascii="仿宋" w:hAnsi="仿宋" w:eastAsia="仿宋" w:cs="仿宋"/>
          <w:color w:val="auto"/>
          <w:sz w:val="28"/>
          <w:szCs w:val="28"/>
          <w:rPrChange w:id="110" w:author="陈积(6000090)" w:date="2025-06-06T11:18:00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考生有违纪、作弊等行为，将按照《国家教育考试违规处理办法》、《桂林电子科技大学考试管理规定》进行处理。</w:t>
      </w:r>
    </w:p>
    <w:p w14:paraId="1021CBD8">
      <w:pPr>
        <w:tabs>
          <w:tab w:val="left" w:pos="360"/>
        </w:tabs>
        <w:spacing w:line="480" w:lineRule="exact"/>
        <w:jc w:val="left"/>
        <w:rPr>
          <w:del w:id="111" w:author="曾妍" w:date="2025-06-06T17:14:52Z"/>
          <w:rFonts w:hint="eastAsia" w:ascii="仿宋" w:hAnsi="仿宋" w:eastAsia="仿宋" w:cs="仿宋"/>
          <w:color w:val="auto"/>
          <w:sz w:val="28"/>
          <w:szCs w:val="28"/>
          <w:rPrChange w:id="112" w:author="陈积(6000090)" w:date="2025-06-06T11:18:00Z">
            <w:rPr>
              <w:del w:id="113" w:author="曾妍" w:date="2025-06-06T17:14:52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</w:pPr>
      <w:bookmarkStart w:id="0" w:name="_GoBack"/>
      <w:bookmarkEnd w:id="0"/>
    </w:p>
    <w:p w14:paraId="5AA073CE">
      <w:pPr>
        <w:tabs>
          <w:tab w:val="left" w:pos="360"/>
        </w:tabs>
        <w:spacing w:line="480" w:lineRule="exact"/>
        <w:jc w:val="left"/>
        <w:rPr>
          <w:del w:id="114" w:author="曾妍" w:date="2025-06-06T17:14:52Z"/>
          <w:rFonts w:hint="eastAsia" w:ascii="仿宋" w:hAnsi="仿宋" w:eastAsia="仿宋" w:cs="仿宋"/>
          <w:color w:val="auto"/>
          <w:sz w:val="28"/>
          <w:szCs w:val="28"/>
          <w:rPrChange w:id="115" w:author="陈积(6000090)" w:date="2025-06-06T11:18:00Z">
            <w:rPr>
              <w:del w:id="116" w:author="曾妍" w:date="2025-06-06T17:14:52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</w:pPr>
    </w:p>
    <w:p w14:paraId="6C489B0E">
      <w:pPr>
        <w:tabs>
          <w:tab w:val="left" w:pos="360"/>
        </w:tabs>
        <w:spacing w:line="480" w:lineRule="exact"/>
        <w:jc w:val="left"/>
        <w:rPr>
          <w:del w:id="117" w:author="曾妍" w:date="2025-06-06T17:14:52Z"/>
          <w:rFonts w:hint="eastAsia" w:ascii="仿宋" w:hAnsi="仿宋" w:eastAsia="仿宋" w:cs="仿宋"/>
          <w:color w:val="auto"/>
          <w:sz w:val="28"/>
          <w:szCs w:val="28"/>
          <w:rPrChange w:id="118" w:author="陈积(6000090)" w:date="2025-06-06T11:18:00Z">
            <w:rPr>
              <w:del w:id="119" w:author="曾妍" w:date="2025-06-06T17:14:52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</w:pPr>
    </w:p>
    <w:p w14:paraId="241B3115">
      <w:p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b/>
          <w:color w:val="auto"/>
          <w:rPrChange w:id="120" w:author="陈积(6000090)" w:date="2025-06-06T11:18:00Z">
            <w:rPr>
              <w:rFonts w:hint="eastAsia" w:ascii="仿宋" w:hAnsi="仿宋" w:eastAsia="仿宋" w:cs="仿宋"/>
              <w:b/>
              <w:color w:val="FF0000"/>
            </w:rPr>
          </w:rPrChange>
        </w:rPr>
      </w:pPr>
    </w:p>
    <w:sectPr>
      <w:headerReference r:id="rId3" w:type="default"/>
      <w:pgSz w:w="11906" w:h="16838"/>
      <w:pgMar w:top="850" w:right="850" w:bottom="850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9AE1F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仿宋" w:hAnsi="仿宋" w:eastAsia="仿宋" w:cs="仿宋"/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P">
    <w15:presenceInfo w15:providerId="None" w15:userId="HP"/>
  </w15:person>
  <w15:person w15:author="曾妍">
    <w15:presenceInfo w15:providerId="WPS Office" w15:userId="2962899947"/>
  </w15:person>
  <w15:person w15:author="陈积(6000090)">
    <w15:presenceInfo w15:providerId="None" w15:userId="陈积(6000090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07546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226A"/>
    <w:rsid w:val="000F3B55"/>
    <w:rsid w:val="000F520B"/>
    <w:rsid w:val="00101269"/>
    <w:rsid w:val="00101FC9"/>
    <w:rsid w:val="00112155"/>
    <w:rsid w:val="00116964"/>
    <w:rsid w:val="00117614"/>
    <w:rsid w:val="00123130"/>
    <w:rsid w:val="00123BEE"/>
    <w:rsid w:val="00134EA6"/>
    <w:rsid w:val="00136AC0"/>
    <w:rsid w:val="00140F61"/>
    <w:rsid w:val="001451C3"/>
    <w:rsid w:val="001473F6"/>
    <w:rsid w:val="0017075A"/>
    <w:rsid w:val="00176DE6"/>
    <w:rsid w:val="001779B0"/>
    <w:rsid w:val="00180891"/>
    <w:rsid w:val="00181995"/>
    <w:rsid w:val="00186495"/>
    <w:rsid w:val="001900C8"/>
    <w:rsid w:val="001964ED"/>
    <w:rsid w:val="001A27BD"/>
    <w:rsid w:val="001A492A"/>
    <w:rsid w:val="001A5A08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3B8C"/>
    <w:rsid w:val="002355B8"/>
    <w:rsid w:val="00241222"/>
    <w:rsid w:val="00247E74"/>
    <w:rsid w:val="00250FFE"/>
    <w:rsid w:val="00273A6C"/>
    <w:rsid w:val="00273AB3"/>
    <w:rsid w:val="00283896"/>
    <w:rsid w:val="0029139B"/>
    <w:rsid w:val="00291ED9"/>
    <w:rsid w:val="002A2AC3"/>
    <w:rsid w:val="002A658B"/>
    <w:rsid w:val="002A7CAB"/>
    <w:rsid w:val="002B2A94"/>
    <w:rsid w:val="002B3A47"/>
    <w:rsid w:val="002C1761"/>
    <w:rsid w:val="002C3431"/>
    <w:rsid w:val="002D07EC"/>
    <w:rsid w:val="002D5E86"/>
    <w:rsid w:val="002E6CC8"/>
    <w:rsid w:val="002F49F7"/>
    <w:rsid w:val="002F7075"/>
    <w:rsid w:val="00314A17"/>
    <w:rsid w:val="00321672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80617"/>
    <w:rsid w:val="003974AB"/>
    <w:rsid w:val="003A35C9"/>
    <w:rsid w:val="003B2FBE"/>
    <w:rsid w:val="003B4494"/>
    <w:rsid w:val="003B47F0"/>
    <w:rsid w:val="003C02BC"/>
    <w:rsid w:val="003C2257"/>
    <w:rsid w:val="003D0F60"/>
    <w:rsid w:val="003D3329"/>
    <w:rsid w:val="004018EC"/>
    <w:rsid w:val="00402D3D"/>
    <w:rsid w:val="0041572D"/>
    <w:rsid w:val="00425CA7"/>
    <w:rsid w:val="00432776"/>
    <w:rsid w:val="0044008C"/>
    <w:rsid w:val="004453C7"/>
    <w:rsid w:val="0044715D"/>
    <w:rsid w:val="00460356"/>
    <w:rsid w:val="00477D3B"/>
    <w:rsid w:val="004A184F"/>
    <w:rsid w:val="004A50A1"/>
    <w:rsid w:val="004C4AD3"/>
    <w:rsid w:val="004C52FF"/>
    <w:rsid w:val="004C547B"/>
    <w:rsid w:val="004C7B4F"/>
    <w:rsid w:val="004D1F22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B126B"/>
    <w:rsid w:val="005B1DA9"/>
    <w:rsid w:val="005B2C5F"/>
    <w:rsid w:val="005B6775"/>
    <w:rsid w:val="005B7274"/>
    <w:rsid w:val="005C402B"/>
    <w:rsid w:val="005C4241"/>
    <w:rsid w:val="005E4A9A"/>
    <w:rsid w:val="005F521B"/>
    <w:rsid w:val="005F6857"/>
    <w:rsid w:val="00601A0A"/>
    <w:rsid w:val="006060D9"/>
    <w:rsid w:val="00611B62"/>
    <w:rsid w:val="006173D6"/>
    <w:rsid w:val="006178A8"/>
    <w:rsid w:val="006374A2"/>
    <w:rsid w:val="006440D3"/>
    <w:rsid w:val="006446DA"/>
    <w:rsid w:val="00653A14"/>
    <w:rsid w:val="00671CEA"/>
    <w:rsid w:val="00674411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13FBB"/>
    <w:rsid w:val="0076051B"/>
    <w:rsid w:val="00776117"/>
    <w:rsid w:val="00777B2C"/>
    <w:rsid w:val="00777E19"/>
    <w:rsid w:val="00781425"/>
    <w:rsid w:val="007865E8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533"/>
    <w:rsid w:val="00831F3F"/>
    <w:rsid w:val="00837DC1"/>
    <w:rsid w:val="0084071F"/>
    <w:rsid w:val="00854A6B"/>
    <w:rsid w:val="00855BBF"/>
    <w:rsid w:val="00857C75"/>
    <w:rsid w:val="00863816"/>
    <w:rsid w:val="00875068"/>
    <w:rsid w:val="00875B7A"/>
    <w:rsid w:val="00877FBD"/>
    <w:rsid w:val="0088509C"/>
    <w:rsid w:val="008861B5"/>
    <w:rsid w:val="008862FC"/>
    <w:rsid w:val="00895300"/>
    <w:rsid w:val="008A4F0E"/>
    <w:rsid w:val="008A5772"/>
    <w:rsid w:val="008A5977"/>
    <w:rsid w:val="008B3510"/>
    <w:rsid w:val="008C62AD"/>
    <w:rsid w:val="008D2BAA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037C"/>
    <w:rsid w:val="00987D4D"/>
    <w:rsid w:val="009977ED"/>
    <w:rsid w:val="009A6025"/>
    <w:rsid w:val="009B482B"/>
    <w:rsid w:val="009B6F4B"/>
    <w:rsid w:val="009C6A85"/>
    <w:rsid w:val="009D48C6"/>
    <w:rsid w:val="009E366E"/>
    <w:rsid w:val="009F487C"/>
    <w:rsid w:val="009F7513"/>
    <w:rsid w:val="00A0156F"/>
    <w:rsid w:val="00A04702"/>
    <w:rsid w:val="00A10E2F"/>
    <w:rsid w:val="00A11A61"/>
    <w:rsid w:val="00A123B4"/>
    <w:rsid w:val="00A318F0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962A8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0A47"/>
    <w:rsid w:val="00B71CFC"/>
    <w:rsid w:val="00B75BFA"/>
    <w:rsid w:val="00B76C14"/>
    <w:rsid w:val="00B80192"/>
    <w:rsid w:val="00B82914"/>
    <w:rsid w:val="00B87535"/>
    <w:rsid w:val="00B8771E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BF4DCB"/>
    <w:rsid w:val="00C14A37"/>
    <w:rsid w:val="00C207CF"/>
    <w:rsid w:val="00C2318D"/>
    <w:rsid w:val="00C256B5"/>
    <w:rsid w:val="00C31CD9"/>
    <w:rsid w:val="00C40A92"/>
    <w:rsid w:val="00C445C4"/>
    <w:rsid w:val="00C51E3E"/>
    <w:rsid w:val="00C54E73"/>
    <w:rsid w:val="00C60F51"/>
    <w:rsid w:val="00C61814"/>
    <w:rsid w:val="00C64938"/>
    <w:rsid w:val="00C718CF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04B10"/>
    <w:rsid w:val="00D0663C"/>
    <w:rsid w:val="00D151AE"/>
    <w:rsid w:val="00D224D8"/>
    <w:rsid w:val="00D25A88"/>
    <w:rsid w:val="00D26CDD"/>
    <w:rsid w:val="00D43A4C"/>
    <w:rsid w:val="00D47F5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99"/>
    <w:rsid w:val="00DC4BC0"/>
    <w:rsid w:val="00DC6AD9"/>
    <w:rsid w:val="00DD00F2"/>
    <w:rsid w:val="00DF460E"/>
    <w:rsid w:val="00E00DBF"/>
    <w:rsid w:val="00E04AB2"/>
    <w:rsid w:val="00E07F7F"/>
    <w:rsid w:val="00E22000"/>
    <w:rsid w:val="00E25FD2"/>
    <w:rsid w:val="00E422D0"/>
    <w:rsid w:val="00E45884"/>
    <w:rsid w:val="00E529E9"/>
    <w:rsid w:val="00E55B18"/>
    <w:rsid w:val="00E6641A"/>
    <w:rsid w:val="00E76BE5"/>
    <w:rsid w:val="00E77080"/>
    <w:rsid w:val="00E830AC"/>
    <w:rsid w:val="00E920BC"/>
    <w:rsid w:val="00E94BFB"/>
    <w:rsid w:val="00E977A7"/>
    <w:rsid w:val="00EC4BEC"/>
    <w:rsid w:val="00ED7AE9"/>
    <w:rsid w:val="00EF3310"/>
    <w:rsid w:val="00EF3A8A"/>
    <w:rsid w:val="00F031AE"/>
    <w:rsid w:val="00F134D6"/>
    <w:rsid w:val="00F1721E"/>
    <w:rsid w:val="00F253BD"/>
    <w:rsid w:val="00F31C8D"/>
    <w:rsid w:val="00F3313B"/>
    <w:rsid w:val="00F50EF6"/>
    <w:rsid w:val="00F57FE5"/>
    <w:rsid w:val="00F62737"/>
    <w:rsid w:val="00F6426C"/>
    <w:rsid w:val="00F673FA"/>
    <w:rsid w:val="00FA54FB"/>
    <w:rsid w:val="00FD5436"/>
    <w:rsid w:val="00FD6B93"/>
    <w:rsid w:val="00FD794C"/>
    <w:rsid w:val="00FD79E5"/>
    <w:rsid w:val="00FE3447"/>
    <w:rsid w:val="00FF1620"/>
    <w:rsid w:val="02881B4A"/>
    <w:rsid w:val="05AD30A0"/>
    <w:rsid w:val="07F03F47"/>
    <w:rsid w:val="0AE5563B"/>
    <w:rsid w:val="0C5C7D56"/>
    <w:rsid w:val="0E2C33A8"/>
    <w:rsid w:val="11967974"/>
    <w:rsid w:val="11A239E3"/>
    <w:rsid w:val="12262CAF"/>
    <w:rsid w:val="134450A3"/>
    <w:rsid w:val="14094421"/>
    <w:rsid w:val="14907329"/>
    <w:rsid w:val="14DB7B69"/>
    <w:rsid w:val="15D90524"/>
    <w:rsid w:val="16431246"/>
    <w:rsid w:val="17FD518C"/>
    <w:rsid w:val="19333347"/>
    <w:rsid w:val="19461284"/>
    <w:rsid w:val="1B8277A9"/>
    <w:rsid w:val="1CDC09C1"/>
    <w:rsid w:val="1D837F8A"/>
    <w:rsid w:val="1E430AAB"/>
    <w:rsid w:val="1E765EBC"/>
    <w:rsid w:val="1E936A33"/>
    <w:rsid w:val="1EA536FA"/>
    <w:rsid w:val="1EF84382"/>
    <w:rsid w:val="1F585697"/>
    <w:rsid w:val="20A727B0"/>
    <w:rsid w:val="21933C61"/>
    <w:rsid w:val="22D254CE"/>
    <w:rsid w:val="23E37116"/>
    <w:rsid w:val="24CE6053"/>
    <w:rsid w:val="25934B46"/>
    <w:rsid w:val="265E5CAC"/>
    <w:rsid w:val="27610391"/>
    <w:rsid w:val="28FF5494"/>
    <w:rsid w:val="29526E97"/>
    <w:rsid w:val="29D5403C"/>
    <w:rsid w:val="2C161DC3"/>
    <w:rsid w:val="2C263708"/>
    <w:rsid w:val="2FF26E34"/>
    <w:rsid w:val="30544FA7"/>
    <w:rsid w:val="318B40F0"/>
    <w:rsid w:val="31BF5C06"/>
    <w:rsid w:val="343B4BA9"/>
    <w:rsid w:val="34CD76D4"/>
    <w:rsid w:val="35291FEC"/>
    <w:rsid w:val="374D5C6A"/>
    <w:rsid w:val="37713EFC"/>
    <w:rsid w:val="38336353"/>
    <w:rsid w:val="39240960"/>
    <w:rsid w:val="3D383024"/>
    <w:rsid w:val="3D5547ED"/>
    <w:rsid w:val="3D562E73"/>
    <w:rsid w:val="3D70772D"/>
    <w:rsid w:val="3DEE6F57"/>
    <w:rsid w:val="41815E4A"/>
    <w:rsid w:val="43BF34F3"/>
    <w:rsid w:val="43E33D6E"/>
    <w:rsid w:val="43EA2E5B"/>
    <w:rsid w:val="4401795B"/>
    <w:rsid w:val="44E46375"/>
    <w:rsid w:val="461E4FDB"/>
    <w:rsid w:val="46391D1A"/>
    <w:rsid w:val="466616E9"/>
    <w:rsid w:val="4B3441DE"/>
    <w:rsid w:val="4B5C0B85"/>
    <w:rsid w:val="4B853290"/>
    <w:rsid w:val="4D5A2F04"/>
    <w:rsid w:val="4D871A13"/>
    <w:rsid w:val="4F514568"/>
    <w:rsid w:val="4FAE1D2F"/>
    <w:rsid w:val="4FFE443A"/>
    <w:rsid w:val="522C61F4"/>
    <w:rsid w:val="527736E9"/>
    <w:rsid w:val="52FF4EB8"/>
    <w:rsid w:val="54A10209"/>
    <w:rsid w:val="54C47AEC"/>
    <w:rsid w:val="57176615"/>
    <w:rsid w:val="577836B5"/>
    <w:rsid w:val="58255413"/>
    <w:rsid w:val="58345D72"/>
    <w:rsid w:val="59C316FD"/>
    <w:rsid w:val="59E84557"/>
    <w:rsid w:val="5B5D4D21"/>
    <w:rsid w:val="5D13331B"/>
    <w:rsid w:val="5E9950E2"/>
    <w:rsid w:val="6056136E"/>
    <w:rsid w:val="61E764A7"/>
    <w:rsid w:val="6303120E"/>
    <w:rsid w:val="63237348"/>
    <w:rsid w:val="648D4377"/>
    <w:rsid w:val="64C37B4B"/>
    <w:rsid w:val="66281935"/>
    <w:rsid w:val="683125B0"/>
    <w:rsid w:val="69DE17F0"/>
    <w:rsid w:val="6B866AA4"/>
    <w:rsid w:val="6C937EEA"/>
    <w:rsid w:val="6CDE5AE1"/>
    <w:rsid w:val="6CE731A9"/>
    <w:rsid w:val="6D931837"/>
    <w:rsid w:val="6EE3303F"/>
    <w:rsid w:val="6F3D2C41"/>
    <w:rsid w:val="707F4BAA"/>
    <w:rsid w:val="720B3C00"/>
    <w:rsid w:val="73AD7BE1"/>
    <w:rsid w:val="744B031E"/>
    <w:rsid w:val="74BE46EC"/>
    <w:rsid w:val="75D72064"/>
    <w:rsid w:val="7669682A"/>
    <w:rsid w:val="77710EBF"/>
    <w:rsid w:val="782B2D8B"/>
    <w:rsid w:val="790C709A"/>
    <w:rsid w:val="791248A4"/>
    <w:rsid w:val="797E1A28"/>
    <w:rsid w:val="79FF08B9"/>
    <w:rsid w:val="7AA82FCB"/>
    <w:rsid w:val="7C7A0CA1"/>
    <w:rsid w:val="7DE40CA3"/>
    <w:rsid w:val="7F17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1</Pages>
  <Words>756</Words>
  <Characters>761</Characters>
  <Lines>5</Lines>
  <Paragraphs>1</Paragraphs>
  <TotalTime>1</TotalTime>
  <ScaleCrop>false</ScaleCrop>
  <LinksUpToDate>false</LinksUpToDate>
  <CharactersWithSpaces>768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曾妍</cp:lastModifiedBy>
  <cp:lastPrinted>2022-06-01T03:04:00Z</cp:lastPrinted>
  <dcterms:modified xsi:type="dcterms:W3CDTF">2025-06-06T09:14:55Z</dcterms:modified>
  <dc:title>四六级考试监考注意事项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C4AF3E267F014A47A42B0D6A8E7BDD7E_13</vt:lpwstr>
  </property>
  <property fmtid="{D5CDD505-2E9C-101B-9397-08002B2CF9AE}" pid="4" name="KSOTemplateDocerSaveRecord">
    <vt:lpwstr>eyJoZGlkIjoiODBmMjEwYWJkNGUyMGQwZGE0ZTU5YmI0NzgwZWNlN2MiLCJ1c2VySWQiOiIzNDkxOTE3NDYifQ==</vt:lpwstr>
  </property>
</Properties>
</file>